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4B35A3" w14:textId="20913954" w:rsidR="00386FED" w:rsidRPr="009029BF" w:rsidRDefault="00386FED" w:rsidP="005168A0">
      <w:pPr>
        <w:spacing w:line="380" w:lineRule="exact"/>
        <w:jc w:val="center"/>
        <w:rPr>
          <w:rFonts w:ascii="Myriad Pro" w:eastAsia="微软雅黑" w:hAnsi="Myriad Pro" w:cs="Arial"/>
          <w:b/>
          <w:bCs/>
          <w:kern w:val="0"/>
          <w:sz w:val="28"/>
          <w:szCs w:val="28"/>
          <w:rPrChange w:id="0" w:author="Cecilia" w:date="2022-04-22T13:46:00Z">
            <w:rPr>
              <w:rFonts w:ascii="Myriad Pro" w:eastAsia="微软雅黑" w:hAnsi="Myriad Pro" w:cs="Arial"/>
              <w:b/>
              <w:bCs/>
              <w:kern w:val="0"/>
              <w:sz w:val="22"/>
            </w:rPr>
          </w:rPrChange>
        </w:rPr>
      </w:pPr>
      <w:bookmarkStart w:id="1" w:name="OLE_LINK10"/>
      <w:bookmarkStart w:id="2" w:name="OLE_LINK4"/>
      <w:bookmarkStart w:id="3" w:name="OLE_LINK5"/>
      <w:bookmarkStart w:id="4" w:name="OLE_LINK6"/>
      <w:bookmarkStart w:id="5" w:name="OLE_LINK7"/>
      <w:bookmarkStart w:id="6" w:name="OLE_LINK8"/>
      <w:bookmarkStart w:id="7" w:name="OLE_LINK9"/>
      <w:r w:rsidRPr="009029BF">
        <w:rPr>
          <w:rFonts w:ascii="Myriad Pro" w:eastAsia="微软雅黑" w:hAnsi="Myriad Pro" w:cs="Arial"/>
          <w:b/>
          <w:bCs/>
          <w:kern w:val="0"/>
          <w:sz w:val="28"/>
          <w:szCs w:val="28"/>
          <w:rPrChange w:id="8" w:author="Cecilia" w:date="2022-04-22T13:46:00Z">
            <w:rPr>
              <w:rFonts w:ascii="Myriad Pro" w:eastAsia="微软雅黑" w:hAnsi="Myriad Pro" w:cs="Arial"/>
              <w:b/>
              <w:bCs/>
              <w:kern w:val="0"/>
              <w:sz w:val="22"/>
            </w:rPr>
          </w:rPrChange>
        </w:rPr>
        <w:t>ROE VISUAL LAUNCHES GRAPHITE LED PANEL</w:t>
      </w:r>
    </w:p>
    <w:p w14:paraId="002EC358" w14:textId="3F52D9DA" w:rsidR="00966E7E" w:rsidRPr="009029BF" w:rsidRDefault="00386FED" w:rsidP="005168A0">
      <w:pPr>
        <w:spacing w:line="380" w:lineRule="exact"/>
        <w:jc w:val="center"/>
        <w:rPr>
          <w:rFonts w:ascii="Myriad Pro" w:eastAsia="微软雅黑" w:hAnsi="Myriad Pro" w:cs="Arial"/>
          <w:b/>
          <w:bCs/>
          <w:kern w:val="0"/>
          <w:sz w:val="24"/>
          <w:szCs w:val="24"/>
          <w:rPrChange w:id="9" w:author="Cecilia" w:date="2022-04-22T13:46:00Z">
            <w:rPr>
              <w:rFonts w:ascii="Myriad Pro" w:eastAsia="微软雅黑" w:hAnsi="Myriad Pro" w:cs="Arial"/>
              <w:b/>
              <w:bCs/>
              <w:kern w:val="0"/>
              <w:sz w:val="22"/>
            </w:rPr>
          </w:rPrChange>
        </w:rPr>
      </w:pPr>
      <w:r w:rsidRPr="009029BF">
        <w:rPr>
          <w:rFonts w:ascii="Myriad Pro" w:eastAsia="微软雅黑" w:hAnsi="Myriad Pro" w:cs="Arial"/>
          <w:b/>
          <w:bCs/>
          <w:kern w:val="0"/>
          <w:sz w:val="24"/>
          <w:szCs w:val="24"/>
          <w:rPrChange w:id="10" w:author="Cecilia" w:date="2022-04-22T13:46:00Z">
            <w:rPr>
              <w:rFonts w:ascii="Myriad Pro" w:eastAsia="微软雅黑" w:hAnsi="Myriad Pro" w:cs="Arial"/>
              <w:b/>
              <w:bCs/>
              <w:kern w:val="0"/>
              <w:sz w:val="22"/>
            </w:rPr>
          </w:rPrChange>
        </w:rPr>
        <w:t xml:space="preserve">The Durable and </w:t>
      </w:r>
      <w:r w:rsidR="004B37AD" w:rsidRPr="009029BF">
        <w:rPr>
          <w:rFonts w:ascii="Myriad Pro" w:eastAsia="微软雅黑" w:hAnsi="Myriad Pro" w:cs="Arial"/>
          <w:b/>
          <w:bCs/>
          <w:kern w:val="0"/>
          <w:sz w:val="24"/>
          <w:szCs w:val="24"/>
          <w:rPrChange w:id="11" w:author="Cecilia" w:date="2022-04-22T13:46:00Z">
            <w:rPr>
              <w:rFonts w:ascii="Myriad Pro" w:eastAsia="微软雅黑" w:hAnsi="Myriad Pro" w:cs="Arial"/>
              <w:b/>
              <w:bCs/>
              <w:kern w:val="0"/>
              <w:sz w:val="22"/>
            </w:rPr>
          </w:rPrChange>
        </w:rPr>
        <w:t xml:space="preserve">Lightweight </w:t>
      </w:r>
      <w:ins w:id="12" w:author="Marina Prak - ROE Visual Europe" w:date="2022-04-20T14:59:00Z">
        <w:r w:rsidRPr="009029BF">
          <w:rPr>
            <w:rFonts w:ascii="Myriad Pro" w:eastAsia="微软雅黑" w:hAnsi="Myriad Pro" w:cs="Arial"/>
            <w:b/>
            <w:bCs/>
            <w:kern w:val="0"/>
            <w:sz w:val="24"/>
            <w:szCs w:val="24"/>
            <w:rPrChange w:id="13" w:author="Cecilia" w:date="2022-04-22T13:46:00Z">
              <w:rPr>
                <w:rFonts w:ascii="Myriad Pro" w:eastAsia="微软雅黑" w:hAnsi="Myriad Pro" w:cs="Arial"/>
                <w:b/>
                <w:bCs/>
                <w:kern w:val="0"/>
                <w:sz w:val="22"/>
              </w:rPr>
            </w:rPrChange>
          </w:rPr>
          <w:t xml:space="preserve">LED </w:t>
        </w:r>
        <w:del w:id="14" w:author="Allison Eilhardt" w:date="2022-04-21T15:30:00Z">
          <w:r w:rsidRPr="009029BF" w:rsidDel="000760E6">
            <w:rPr>
              <w:rFonts w:ascii="Myriad Pro" w:eastAsia="微软雅黑" w:hAnsi="Myriad Pro" w:cs="Arial"/>
              <w:b/>
              <w:bCs/>
              <w:kern w:val="0"/>
              <w:sz w:val="24"/>
              <w:szCs w:val="24"/>
              <w:rPrChange w:id="15" w:author="Cecilia" w:date="2022-04-22T13:46:00Z">
                <w:rPr>
                  <w:rFonts w:ascii="Myriad Pro" w:eastAsia="微软雅黑" w:hAnsi="Myriad Pro" w:cs="Arial"/>
                  <w:b/>
                  <w:bCs/>
                  <w:kern w:val="0"/>
                  <w:sz w:val="22"/>
                </w:rPr>
              </w:rPrChange>
            </w:rPr>
            <w:delText>s</w:delText>
          </w:r>
        </w:del>
      </w:ins>
      <w:ins w:id="16" w:author="Allison Eilhardt" w:date="2022-04-21T15:30:00Z">
        <w:r w:rsidR="000760E6" w:rsidRPr="009029BF">
          <w:rPr>
            <w:rFonts w:ascii="Myriad Pro" w:eastAsia="微软雅黑" w:hAnsi="Myriad Pro" w:cs="Arial"/>
            <w:b/>
            <w:bCs/>
            <w:kern w:val="0"/>
            <w:sz w:val="24"/>
            <w:szCs w:val="24"/>
            <w:rPrChange w:id="17" w:author="Cecilia" w:date="2022-04-22T13:46:00Z">
              <w:rPr>
                <w:rFonts w:ascii="Myriad Pro" w:eastAsia="微软雅黑" w:hAnsi="Myriad Pro" w:cs="Arial"/>
                <w:b/>
                <w:bCs/>
                <w:kern w:val="0"/>
                <w:sz w:val="22"/>
              </w:rPr>
            </w:rPrChange>
          </w:rPr>
          <w:t>S</w:t>
        </w:r>
      </w:ins>
      <w:ins w:id="18" w:author="Marina Prak - ROE Visual Europe" w:date="2022-04-20T14:59:00Z">
        <w:r w:rsidRPr="009029BF">
          <w:rPr>
            <w:rFonts w:ascii="Myriad Pro" w:eastAsia="微软雅黑" w:hAnsi="Myriad Pro" w:cs="Arial"/>
            <w:b/>
            <w:bCs/>
            <w:kern w:val="0"/>
            <w:sz w:val="24"/>
            <w:szCs w:val="24"/>
            <w:rPrChange w:id="19" w:author="Cecilia" w:date="2022-04-22T13:46:00Z">
              <w:rPr>
                <w:rFonts w:ascii="Myriad Pro" w:eastAsia="微软雅黑" w:hAnsi="Myriad Pro" w:cs="Arial"/>
                <w:b/>
                <w:bCs/>
                <w:kern w:val="0"/>
                <w:sz w:val="22"/>
              </w:rPr>
            </w:rPrChange>
          </w:rPr>
          <w:t xml:space="preserve">olution </w:t>
        </w:r>
      </w:ins>
    </w:p>
    <w:p w14:paraId="6E7568DF" w14:textId="77777777" w:rsidR="005168A0" w:rsidRPr="00B938E8" w:rsidRDefault="005168A0" w:rsidP="005168A0">
      <w:pPr>
        <w:jc w:val="center"/>
        <w:rPr>
          <w:rFonts w:ascii="Myriad Pro" w:hAnsi="Myriad Pro"/>
          <w:b/>
          <w:bCs/>
          <w:kern w:val="0"/>
          <w:sz w:val="22"/>
        </w:rPr>
      </w:pPr>
    </w:p>
    <w:p w14:paraId="2FA6DB57" w14:textId="4AE2272B" w:rsidR="001F3242" w:rsidRPr="00F70697" w:rsidRDefault="00560A09" w:rsidP="00560A09">
      <w:pPr>
        <w:rPr>
          <w:rFonts w:ascii="Myriad Pro" w:hAnsi="Myriad Pro"/>
          <w:kern w:val="0"/>
          <w:sz w:val="22"/>
        </w:rPr>
      </w:pPr>
      <w:r w:rsidRPr="00B938E8">
        <w:rPr>
          <w:rFonts w:ascii="Myriad Pro" w:hAnsi="Myriad Pro"/>
          <w:b/>
          <w:bCs/>
          <w:kern w:val="0"/>
          <w:sz w:val="22"/>
        </w:rPr>
        <w:t>Shenzhen</w:t>
      </w:r>
      <w:r w:rsidR="001832E4" w:rsidRPr="00B938E8">
        <w:rPr>
          <w:rFonts w:ascii="Myriad Pro" w:hAnsi="Myriad Pro"/>
          <w:b/>
          <w:bCs/>
          <w:kern w:val="0"/>
          <w:sz w:val="22"/>
        </w:rPr>
        <w:t xml:space="preserve">, </w:t>
      </w:r>
      <w:r w:rsidRPr="00B938E8">
        <w:rPr>
          <w:rFonts w:ascii="Myriad Pro" w:hAnsi="Myriad Pro"/>
          <w:b/>
          <w:bCs/>
          <w:kern w:val="0"/>
          <w:sz w:val="22"/>
        </w:rPr>
        <w:t>China</w:t>
      </w:r>
      <w:r w:rsidR="00E14ED0" w:rsidRPr="00B938E8">
        <w:rPr>
          <w:rFonts w:ascii="Myriad Pro" w:hAnsi="Myriad Pro"/>
          <w:b/>
          <w:bCs/>
          <w:kern w:val="0"/>
          <w:sz w:val="22"/>
        </w:rPr>
        <w:t xml:space="preserve"> (</w:t>
      </w:r>
      <w:r w:rsidR="0005782C" w:rsidRPr="00B938E8">
        <w:rPr>
          <w:rFonts w:ascii="Myriad Pro" w:hAnsi="Myriad Pro"/>
          <w:b/>
          <w:bCs/>
          <w:kern w:val="0"/>
          <w:sz w:val="22"/>
        </w:rPr>
        <w:t xml:space="preserve">April </w:t>
      </w:r>
      <w:r w:rsidR="00E14ED0" w:rsidRPr="00B938E8">
        <w:rPr>
          <w:rFonts w:ascii="Myriad Pro" w:hAnsi="Myriad Pro"/>
          <w:b/>
          <w:bCs/>
          <w:kern w:val="0"/>
          <w:sz w:val="22"/>
        </w:rPr>
        <w:t>202</w:t>
      </w:r>
      <w:r w:rsidR="00743CFB" w:rsidRPr="00B938E8">
        <w:rPr>
          <w:rFonts w:ascii="Myriad Pro" w:hAnsi="Myriad Pro"/>
          <w:b/>
          <w:bCs/>
          <w:kern w:val="0"/>
          <w:sz w:val="22"/>
        </w:rPr>
        <w:t>2</w:t>
      </w:r>
      <w:r w:rsidR="00E14ED0" w:rsidRPr="00B938E8">
        <w:rPr>
          <w:rFonts w:ascii="Myriad Pro" w:hAnsi="Myriad Pro"/>
          <w:b/>
          <w:bCs/>
          <w:kern w:val="0"/>
          <w:sz w:val="22"/>
        </w:rPr>
        <w:t>)</w:t>
      </w:r>
      <w:r w:rsidR="00455E1A" w:rsidRPr="00B938E8">
        <w:rPr>
          <w:rFonts w:ascii="Myriad Pro" w:hAnsi="Myriad Pro"/>
          <w:kern w:val="0"/>
          <w:sz w:val="22"/>
        </w:rPr>
        <w:t xml:space="preserve"> –</w:t>
      </w:r>
      <w:r w:rsidR="0005782C" w:rsidRPr="00B938E8">
        <w:rPr>
          <w:rFonts w:ascii="Myriad Pro" w:hAnsi="Myriad Pro"/>
          <w:kern w:val="0"/>
          <w:sz w:val="22"/>
        </w:rPr>
        <w:t xml:space="preserve"> </w:t>
      </w:r>
      <w:bookmarkEnd w:id="1"/>
      <w:r w:rsidRPr="00B938E8">
        <w:rPr>
          <w:rFonts w:ascii="Myriad Pro" w:hAnsi="Myriad Pro"/>
          <w:kern w:val="0"/>
          <w:sz w:val="22"/>
        </w:rPr>
        <w:t xml:space="preserve">ROE Visual is delighted to </w:t>
      </w:r>
      <w:r w:rsidR="00386FED" w:rsidRPr="00B938E8">
        <w:rPr>
          <w:rFonts w:ascii="Myriad Pro" w:hAnsi="Myriad Pro"/>
          <w:kern w:val="0"/>
          <w:sz w:val="22"/>
        </w:rPr>
        <w:t xml:space="preserve">announce the </w:t>
      </w:r>
      <w:r w:rsidRPr="00B938E8">
        <w:rPr>
          <w:rFonts w:ascii="Myriad Pro" w:hAnsi="Myriad Pro"/>
          <w:kern w:val="0"/>
          <w:sz w:val="22"/>
        </w:rPr>
        <w:t xml:space="preserve">release </w:t>
      </w:r>
      <w:r w:rsidR="00386FED" w:rsidRPr="00B938E8">
        <w:rPr>
          <w:rFonts w:ascii="Myriad Pro" w:hAnsi="Myriad Pro"/>
          <w:kern w:val="0"/>
          <w:sz w:val="22"/>
        </w:rPr>
        <w:t xml:space="preserve">of </w:t>
      </w:r>
      <w:r w:rsidRPr="00B938E8">
        <w:rPr>
          <w:rFonts w:ascii="Myriad Pro" w:hAnsi="Myriad Pro"/>
          <w:kern w:val="0"/>
          <w:sz w:val="22"/>
        </w:rPr>
        <w:t>Graphite</w:t>
      </w:r>
      <w:r w:rsidR="00386FED" w:rsidRPr="00B938E8">
        <w:rPr>
          <w:rFonts w:ascii="Myriad Pro" w:hAnsi="Myriad Pro"/>
          <w:kern w:val="0"/>
          <w:sz w:val="22"/>
        </w:rPr>
        <w:t>, the new indoor LED panel</w:t>
      </w:r>
      <w:del w:id="20" w:author="Allison Eilhardt" w:date="2022-04-21T15:32:00Z">
        <w:r w:rsidRPr="00B938E8" w:rsidDel="00F70697">
          <w:rPr>
            <w:rFonts w:ascii="Myriad Pro" w:hAnsi="Myriad Pro"/>
            <w:kern w:val="0"/>
            <w:sz w:val="22"/>
          </w:rPr>
          <w:delText xml:space="preserve">. </w:delText>
        </w:r>
        <w:r w:rsidR="0034335B" w:rsidRPr="00B938E8" w:rsidDel="00F70697">
          <w:rPr>
            <w:rFonts w:ascii="Myriad Pro" w:hAnsi="Myriad Pro"/>
            <w:kern w:val="0"/>
            <w:sz w:val="22"/>
          </w:rPr>
          <w:delText>Created</w:delText>
        </w:r>
        <w:r w:rsidRPr="00B938E8" w:rsidDel="00F70697">
          <w:rPr>
            <w:rFonts w:ascii="Myriad Pro" w:hAnsi="Myriad Pro"/>
            <w:kern w:val="0"/>
            <w:sz w:val="22"/>
          </w:rPr>
          <w:delText xml:space="preserve"> for</w:delText>
        </w:r>
      </w:del>
      <w:ins w:id="21" w:author="Allison Eilhardt" w:date="2022-04-21T15:32:00Z">
        <w:r w:rsidR="00F70697">
          <w:rPr>
            <w:rFonts w:ascii="Myriad Pro" w:hAnsi="Myriad Pro"/>
            <w:kern w:val="0"/>
            <w:sz w:val="22"/>
          </w:rPr>
          <w:t xml:space="preserve"> targeting</w:t>
        </w:r>
      </w:ins>
      <w:r w:rsidRPr="00C615B2">
        <w:rPr>
          <w:rFonts w:ascii="Myriad Pro" w:hAnsi="Myriad Pro"/>
          <w:kern w:val="0"/>
          <w:sz w:val="22"/>
        </w:rPr>
        <w:t xml:space="preserve"> </w:t>
      </w:r>
      <w:r w:rsidR="00386FED" w:rsidRPr="00C615B2">
        <w:rPr>
          <w:rFonts w:ascii="Myriad Pro" w:hAnsi="Myriad Pro"/>
          <w:kern w:val="0"/>
          <w:sz w:val="22"/>
        </w:rPr>
        <w:t>the indoor event market</w:t>
      </w:r>
      <w:del w:id="22" w:author="Allison Eilhardt" w:date="2022-04-21T15:32:00Z">
        <w:r w:rsidR="00386FED" w:rsidRPr="00C615B2" w:rsidDel="00F70697">
          <w:rPr>
            <w:rFonts w:ascii="Myriad Pro" w:hAnsi="Myriad Pro"/>
            <w:kern w:val="0"/>
            <w:sz w:val="22"/>
          </w:rPr>
          <w:delText xml:space="preserve"> segment</w:delText>
        </w:r>
      </w:del>
      <w:ins w:id="23" w:author="Allison Eilhardt" w:date="2022-04-21T15:33:00Z">
        <w:r w:rsidR="00F70697">
          <w:rPr>
            <w:rFonts w:ascii="Myriad Pro" w:hAnsi="Myriad Pro"/>
            <w:kern w:val="0"/>
            <w:sz w:val="22"/>
          </w:rPr>
          <w:t>.</w:t>
        </w:r>
      </w:ins>
      <w:del w:id="24" w:author="Allison Eilhardt" w:date="2022-04-21T15:33:00Z">
        <w:r w:rsidR="00386FED" w:rsidRPr="00F70697" w:rsidDel="00F70697">
          <w:rPr>
            <w:rFonts w:ascii="Myriad Pro" w:hAnsi="Myriad Pro"/>
            <w:kern w:val="0"/>
            <w:sz w:val="22"/>
          </w:rPr>
          <w:delText>,</w:delText>
        </w:r>
      </w:del>
      <w:r w:rsidR="00386FED" w:rsidRPr="00F70697">
        <w:rPr>
          <w:rFonts w:ascii="Myriad Pro" w:hAnsi="Myriad Pro"/>
          <w:kern w:val="0"/>
          <w:sz w:val="22"/>
        </w:rPr>
        <w:t xml:space="preserve"> </w:t>
      </w:r>
      <w:del w:id="25" w:author="Allison Eilhardt" w:date="2022-04-21T16:41:00Z">
        <w:r w:rsidR="00386FED" w:rsidRPr="00F70697" w:rsidDel="003F0C75">
          <w:rPr>
            <w:rFonts w:ascii="Myriad Pro" w:hAnsi="Myriad Pro"/>
            <w:kern w:val="0"/>
            <w:sz w:val="22"/>
          </w:rPr>
          <w:delText xml:space="preserve">Graphite </w:delText>
        </w:r>
      </w:del>
      <w:ins w:id="26" w:author="Allison Eilhardt" w:date="2022-04-21T16:41:00Z">
        <w:r w:rsidR="003F0C75">
          <w:rPr>
            <w:rFonts w:ascii="Myriad Pro" w:hAnsi="Myriad Pro"/>
            <w:kern w:val="0"/>
            <w:sz w:val="22"/>
          </w:rPr>
          <w:t>The launch</w:t>
        </w:r>
        <w:r w:rsidR="003F0C75" w:rsidRPr="00F70697">
          <w:rPr>
            <w:rFonts w:ascii="Myriad Pro" w:hAnsi="Myriad Pro"/>
            <w:kern w:val="0"/>
            <w:sz w:val="22"/>
          </w:rPr>
          <w:t xml:space="preserve"> </w:t>
        </w:r>
      </w:ins>
      <w:r w:rsidR="0034335B" w:rsidRPr="00F70697">
        <w:rPr>
          <w:rFonts w:ascii="Myriad Pro" w:hAnsi="Myriad Pro"/>
          <w:kern w:val="0"/>
          <w:sz w:val="22"/>
        </w:rPr>
        <w:t xml:space="preserve">offers </w:t>
      </w:r>
      <w:r w:rsidR="00386FED" w:rsidRPr="00F70697">
        <w:rPr>
          <w:rFonts w:ascii="Myriad Pro" w:hAnsi="Myriad Pro"/>
          <w:kern w:val="0"/>
          <w:sz w:val="22"/>
        </w:rPr>
        <w:t>a durable yet l</w:t>
      </w:r>
      <w:r w:rsidR="0034335B" w:rsidRPr="00F70697">
        <w:rPr>
          <w:rFonts w:ascii="Myriad Pro" w:hAnsi="Myriad Pro"/>
          <w:kern w:val="0"/>
          <w:sz w:val="22"/>
        </w:rPr>
        <w:t>ightweight</w:t>
      </w:r>
      <w:r w:rsidR="00F45012" w:rsidRPr="00F70697">
        <w:rPr>
          <w:rFonts w:ascii="Myriad Pro" w:hAnsi="Myriad Pro"/>
          <w:kern w:val="0"/>
          <w:sz w:val="22"/>
        </w:rPr>
        <w:t xml:space="preserve"> </w:t>
      </w:r>
      <w:r w:rsidR="0034335B" w:rsidRPr="00F70697">
        <w:rPr>
          <w:rFonts w:ascii="Myriad Pro" w:hAnsi="Myriad Pro"/>
          <w:kern w:val="0"/>
          <w:sz w:val="22"/>
        </w:rPr>
        <w:t>LED solution</w:t>
      </w:r>
      <w:r w:rsidR="00386FED" w:rsidRPr="00F70697">
        <w:rPr>
          <w:rFonts w:ascii="Myriad Pro" w:hAnsi="Myriad Pro"/>
          <w:kern w:val="0"/>
          <w:sz w:val="22"/>
        </w:rPr>
        <w:t xml:space="preserve"> that provides quick installation through its intuitive smart-lock system. Graphite is </w:t>
      </w:r>
      <w:r w:rsidR="00EF2168" w:rsidRPr="00F70697">
        <w:rPr>
          <w:rFonts w:ascii="Myriad Pro" w:hAnsi="Myriad Pro"/>
          <w:kern w:val="0"/>
          <w:sz w:val="22"/>
        </w:rPr>
        <w:t xml:space="preserve">ideal for building </w:t>
      </w:r>
      <w:r w:rsidR="00386FED" w:rsidRPr="00F70697">
        <w:rPr>
          <w:rFonts w:ascii="Myriad Pro" w:hAnsi="Myriad Pro"/>
          <w:kern w:val="0"/>
          <w:sz w:val="22"/>
        </w:rPr>
        <w:t xml:space="preserve">large </w:t>
      </w:r>
      <w:r w:rsidR="00EF2168" w:rsidRPr="00F70697">
        <w:rPr>
          <w:rFonts w:ascii="Myriad Pro" w:hAnsi="Myriad Pro"/>
          <w:kern w:val="0"/>
          <w:sz w:val="22"/>
        </w:rPr>
        <w:t>LED walls and ceilings</w:t>
      </w:r>
      <w:r w:rsidR="00386FED" w:rsidRPr="00F70697">
        <w:rPr>
          <w:rFonts w:ascii="Myriad Pro" w:hAnsi="Myriad Pro"/>
          <w:kern w:val="0"/>
          <w:sz w:val="22"/>
        </w:rPr>
        <w:t xml:space="preserve"> fast and efficiently</w:t>
      </w:r>
      <w:ins w:id="27" w:author="Allison Eilhardt" w:date="2022-04-21T16:42:00Z">
        <w:r w:rsidR="003F0C75">
          <w:rPr>
            <w:rFonts w:ascii="Myriad Pro" w:hAnsi="Myriad Pro"/>
            <w:kern w:val="0"/>
            <w:sz w:val="22"/>
          </w:rPr>
          <w:t xml:space="preserve"> for any indoor event space</w:t>
        </w:r>
      </w:ins>
      <w:r w:rsidR="00386FED" w:rsidRPr="00F70697">
        <w:rPr>
          <w:rFonts w:ascii="Myriad Pro" w:hAnsi="Myriad Pro"/>
          <w:kern w:val="0"/>
          <w:sz w:val="22"/>
        </w:rPr>
        <w:t>.</w:t>
      </w:r>
    </w:p>
    <w:p w14:paraId="5067482C" w14:textId="75AC7B12" w:rsidR="00386FED" w:rsidRPr="00F70697" w:rsidRDefault="00386FED" w:rsidP="00560A09">
      <w:pPr>
        <w:rPr>
          <w:rFonts w:ascii="Myriad Pro" w:hAnsi="Myriad Pro"/>
          <w:kern w:val="0"/>
          <w:sz w:val="22"/>
        </w:rPr>
      </w:pPr>
    </w:p>
    <w:p w14:paraId="74FA5C45" w14:textId="36D6F4EE" w:rsidR="00386FED" w:rsidRPr="00B938E8" w:rsidDel="00471F22" w:rsidRDefault="00386FED" w:rsidP="00560A09">
      <w:pPr>
        <w:rPr>
          <w:del w:id="28" w:author="Cecilia" w:date="2022-04-22T13:45:00Z"/>
          <w:rFonts w:ascii="Myriad Pro" w:hAnsi="Myriad Pro"/>
          <w:b/>
          <w:bCs/>
          <w:kern w:val="0"/>
          <w:sz w:val="22"/>
        </w:rPr>
      </w:pPr>
      <w:r w:rsidRPr="00B938E8">
        <w:rPr>
          <w:rFonts w:ascii="Myriad Pro" w:hAnsi="Myriad Pro"/>
          <w:b/>
          <w:bCs/>
          <w:kern w:val="0"/>
          <w:sz w:val="22"/>
        </w:rPr>
        <w:t>Durable Meets Lightweight</w:t>
      </w:r>
      <w:ins w:id="29" w:author="Cecilia" w:date="2022-04-22T13:45:00Z">
        <w:r w:rsidR="00471F22">
          <w:rPr>
            <w:rFonts w:ascii="Myriad Pro" w:hAnsi="Myriad Pro"/>
            <w:kern w:val="0"/>
            <w:sz w:val="22"/>
          </w:rPr>
          <w:t xml:space="preserve">: </w:t>
        </w:r>
      </w:ins>
    </w:p>
    <w:p w14:paraId="36CEA413" w14:textId="22FD26D4" w:rsidR="00386FED" w:rsidRPr="00386FED" w:rsidDel="00C615B2" w:rsidRDefault="00386FED" w:rsidP="00560A09">
      <w:pPr>
        <w:rPr>
          <w:ins w:id="30" w:author="Marina Prak - ROE Visual Europe" w:date="2022-04-20T15:08:00Z"/>
          <w:del w:id="31" w:author="Allison Eilhardt" w:date="2022-04-21T15:37:00Z"/>
          <w:rFonts w:ascii="Myriad Pro" w:hAnsi="Myriad Pro"/>
          <w:kern w:val="0"/>
          <w:sz w:val="22"/>
          <w:rPrChange w:id="32" w:author="Marina Prak - ROE Visual Europe" w:date="2022-04-20T15:43:00Z">
            <w:rPr>
              <w:ins w:id="33" w:author="Marina Prak - ROE Visual Europe" w:date="2022-04-20T15:08:00Z"/>
              <w:del w:id="34" w:author="Allison Eilhardt" w:date="2022-04-21T15:37:00Z"/>
              <w:rFonts w:ascii="Myriad Pro" w:hAnsi="Myriad Pro"/>
              <w:b/>
              <w:bCs/>
              <w:kern w:val="0"/>
              <w:sz w:val="24"/>
              <w:szCs w:val="24"/>
            </w:rPr>
          </w:rPrChange>
        </w:rPr>
      </w:pPr>
      <w:ins w:id="35" w:author="Marina Prak - ROE Visual Europe" w:date="2022-04-20T15:08:00Z">
        <w:del w:id="36" w:author="Allison Eilhardt" w:date="2022-04-21T15:37:00Z">
          <w:r w:rsidRPr="00B938E8" w:rsidDel="00C615B2">
            <w:rPr>
              <w:rFonts w:ascii="Myriad Pro" w:hAnsi="Myriad Pro"/>
              <w:kern w:val="0"/>
              <w:sz w:val="22"/>
            </w:rPr>
            <w:delText>Graphite</w:delText>
          </w:r>
        </w:del>
      </w:ins>
      <w:ins w:id="37" w:author="Allison Eilhardt" w:date="2022-04-21T15:37:00Z">
        <w:r w:rsidR="00C615B2">
          <w:rPr>
            <w:rFonts w:ascii="Myriad Pro" w:hAnsi="Myriad Pro"/>
            <w:kern w:val="0"/>
            <w:sz w:val="22"/>
          </w:rPr>
          <w:t>The launch</w:t>
        </w:r>
      </w:ins>
      <w:r w:rsidRPr="00B938E8">
        <w:rPr>
          <w:rFonts w:ascii="Myriad Pro" w:hAnsi="Myriad Pro"/>
          <w:kern w:val="0"/>
          <w:sz w:val="22"/>
        </w:rPr>
        <w:t xml:space="preserve"> is designed to offer a lightweight LED solution for </w:t>
      </w:r>
      <w:del w:id="38" w:author="Allison Eilhardt" w:date="2022-04-21T15:37:00Z">
        <w:r w:rsidRPr="00B938E8" w:rsidDel="00C615B2">
          <w:rPr>
            <w:rFonts w:ascii="Myriad Pro" w:hAnsi="Myriad Pro"/>
            <w:kern w:val="0"/>
            <w:sz w:val="22"/>
          </w:rPr>
          <w:delText>those circumstances</w:delText>
        </w:r>
      </w:del>
      <w:ins w:id="39" w:author="Allison Eilhardt" w:date="2022-04-21T15:37:00Z">
        <w:r w:rsidR="00C615B2">
          <w:rPr>
            <w:rFonts w:ascii="Myriad Pro" w:hAnsi="Myriad Pro"/>
            <w:kern w:val="0"/>
            <w:sz w:val="22"/>
          </w:rPr>
          <w:t>builds</w:t>
        </w:r>
      </w:ins>
      <w:r w:rsidRPr="00B938E8">
        <w:rPr>
          <w:rFonts w:ascii="Myriad Pro" w:hAnsi="Myriad Pro"/>
          <w:kern w:val="0"/>
          <w:sz w:val="22"/>
        </w:rPr>
        <w:t xml:space="preserve"> where reducing weight can be a decisive factor.</w:t>
      </w:r>
      <w:ins w:id="40" w:author="Allison Eilhardt" w:date="2022-04-21T15:37:00Z">
        <w:r w:rsidR="00C615B2">
          <w:rPr>
            <w:rFonts w:ascii="Myriad Pro" w:hAnsi="Myriad Pro"/>
            <w:kern w:val="0"/>
            <w:sz w:val="22"/>
          </w:rPr>
          <w:t xml:space="preserve"> </w:t>
        </w:r>
      </w:ins>
    </w:p>
    <w:p w14:paraId="00BE7333" w14:textId="4DEA843E" w:rsidR="00302F08" w:rsidRPr="00B938E8" w:rsidRDefault="00302F08" w:rsidP="00560A09">
      <w:pPr>
        <w:rPr>
          <w:rFonts w:ascii="Myriad Pro" w:hAnsi="Myriad Pro"/>
          <w:kern w:val="0"/>
          <w:sz w:val="22"/>
        </w:rPr>
      </w:pPr>
      <w:r w:rsidRPr="00B938E8">
        <w:rPr>
          <w:rFonts w:ascii="Myriad Pro" w:hAnsi="Myriad Pro"/>
          <w:kern w:val="0"/>
          <w:sz w:val="22"/>
        </w:rPr>
        <w:t xml:space="preserve">Weighing </w:t>
      </w:r>
      <w:ins w:id="41" w:author="Allison Eilhardt" w:date="2022-04-21T15:37:00Z">
        <w:r w:rsidR="00C615B2">
          <w:rPr>
            <w:rFonts w:ascii="Myriad Pro" w:hAnsi="Myriad Pro"/>
            <w:kern w:val="0"/>
            <w:sz w:val="22"/>
          </w:rPr>
          <w:t>i</w:t>
        </w:r>
      </w:ins>
      <w:ins w:id="42" w:author="Allison Eilhardt" w:date="2022-04-21T15:38:00Z">
        <w:r w:rsidR="00C615B2">
          <w:rPr>
            <w:rFonts w:ascii="Myriad Pro" w:hAnsi="Myriad Pro"/>
            <w:kern w:val="0"/>
            <w:sz w:val="22"/>
          </w:rPr>
          <w:t xml:space="preserve">n at </w:t>
        </w:r>
      </w:ins>
      <w:r w:rsidR="00386FED" w:rsidRPr="00B938E8">
        <w:rPr>
          <w:rFonts w:ascii="Myriad Pro" w:hAnsi="Myriad Pro"/>
          <w:kern w:val="0"/>
          <w:sz w:val="22"/>
        </w:rPr>
        <w:t>just under</w:t>
      </w:r>
      <w:r w:rsidRPr="00B938E8">
        <w:rPr>
          <w:rFonts w:ascii="Myriad Pro" w:hAnsi="Myriad Pro"/>
          <w:kern w:val="0"/>
          <w:sz w:val="22"/>
        </w:rPr>
        <w:t xml:space="preserve"> 17 kg</w:t>
      </w:r>
      <w:r w:rsidR="00386FED" w:rsidRPr="00B938E8">
        <w:rPr>
          <w:rFonts w:ascii="Myriad Pro" w:hAnsi="Myriad Pro"/>
          <w:kern w:val="0"/>
          <w:sz w:val="22"/>
        </w:rPr>
        <w:t>/m2</w:t>
      </w:r>
      <w:r w:rsidRPr="00B938E8">
        <w:rPr>
          <w:rFonts w:ascii="Myriad Pro" w:hAnsi="Myriad Pro"/>
          <w:kern w:val="0"/>
          <w:sz w:val="22"/>
        </w:rPr>
        <w:t xml:space="preserve">, Graphite </w:t>
      </w:r>
      <w:r w:rsidR="00386FED" w:rsidRPr="00B938E8">
        <w:rPr>
          <w:rFonts w:ascii="Myriad Pro" w:hAnsi="Myriad Pro"/>
          <w:kern w:val="0"/>
          <w:sz w:val="22"/>
        </w:rPr>
        <w:t>is durable yet lightweight</w:t>
      </w:r>
      <w:ins w:id="43" w:author="Allison Eilhardt" w:date="2022-04-21T15:41:00Z">
        <w:r w:rsidR="00C615B2">
          <w:rPr>
            <w:rFonts w:ascii="Myriad Pro" w:hAnsi="Myriad Pro"/>
            <w:kern w:val="0"/>
            <w:sz w:val="22"/>
          </w:rPr>
          <w:t>,</w:t>
        </w:r>
      </w:ins>
      <w:del w:id="44" w:author="Allison Eilhardt" w:date="2022-04-21T15:41:00Z">
        <w:r w:rsidR="00386FED" w:rsidRPr="00386FED" w:rsidDel="00C615B2">
          <w:rPr>
            <w:rFonts w:ascii="Myriad Pro" w:hAnsi="Myriad Pro"/>
            <w:kern w:val="0"/>
            <w:sz w:val="22"/>
            <w:rPrChange w:id="45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>.</w:delText>
        </w:r>
      </w:del>
      <w:r w:rsidR="00386FED" w:rsidRPr="00386FED">
        <w:rPr>
          <w:rFonts w:ascii="Myriad Pro" w:hAnsi="Myriad Pro"/>
          <w:kern w:val="0"/>
          <w:sz w:val="22"/>
          <w:rPrChange w:id="46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 xml:space="preserve"> </w:t>
      </w:r>
      <w:ins w:id="47" w:author="Allison Eilhardt" w:date="2022-04-21T15:41:00Z">
        <w:r w:rsidR="00C615B2">
          <w:rPr>
            <w:rFonts w:ascii="Myriad Pro" w:hAnsi="Myriad Pro"/>
            <w:kern w:val="0"/>
            <w:sz w:val="22"/>
          </w:rPr>
          <w:t>m</w:t>
        </w:r>
      </w:ins>
      <w:ins w:id="48" w:author="Allison Eilhardt" w:date="2022-04-21T15:38:00Z">
        <w:r w:rsidR="00C615B2">
          <w:rPr>
            <w:rFonts w:ascii="Myriad Pro" w:hAnsi="Myriad Pro"/>
            <w:kern w:val="0"/>
            <w:sz w:val="22"/>
          </w:rPr>
          <w:t xml:space="preserve">eaning there aren’t any </w:t>
        </w:r>
      </w:ins>
      <w:del w:id="49" w:author="Allison Eilhardt" w:date="2022-04-21T15:38:00Z">
        <w:r w:rsidR="00386FED" w:rsidRPr="00386FED" w:rsidDel="00C615B2">
          <w:rPr>
            <w:rFonts w:ascii="Myriad Pro" w:hAnsi="Myriad Pro"/>
            <w:kern w:val="0"/>
            <w:sz w:val="22"/>
            <w:rPrChange w:id="50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No </w:delText>
        </w:r>
      </w:del>
      <w:r w:rsidR="00386FED" w:rsidRPr="00386FED">
        <w:rPr>
          <w:rFonts w:ascii="Myriad Pro" w:hAnsi="Myriad Pro"/>
          <w:kern w:val="0"/>
          <w:sz w:val="22"/>
          <w:rPrChange w:id="51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 xml:space="preserve">compromises </w:t>
      </w:r>
      <w:del w:id="52" w:author="Allison Eilhardt" w:date="2022-04-21T15:38:00Z">
        <w:r w:rsidR="00386FED" w:rsidRPr="00386FED" w:rsidDel="00C615B2">
          <w:rPr>
            <w:rFonts w:ascii="Myriad Pro" w:hAnsi="Myriad Pro"/>
            <w:kern w:val="0"/>
            <w:sz w:val="22"/>
            <w:rPrChange w:id="53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have been </w:delText>
        </w:r>
      </w:del>
      <w:r w:rsidR="00386FED" w:rsidRPr="00386FED">
        <w:rPr>
          <w:rFonts w:ascii="Myriad Pro" w:hAnsi="Myriad Pro"/>
          <w:kern w:val="0"/>
          <w:sz w:val="22"/>
          <w:rPrChange w:id="54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 xml:space="preserve">made to either the panel design or the </w:t>
      </w:r>
      <w:r w:rsidRPr="00386FED">
        <w:rPr>
          <w:rFonts w:ascii="Myriad Pro" w:hAnsi="Myriad Pro"/>
          <w:kern w:val="0"/>
          <w:sz w:val="22"/>
          <w:rPrChange w:id="55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>visual performance</w:t>
      </w:r>
      <w:ins w:id="56" w:author="Allison Eilhardt" w:date="2022-04-21T15:38:00Z">
        <w:r w:rsidR="00C615B2">
          <w:rPr>
            <w:rFonts w:ascii="Myriad Pro" w:hAnsi="Myriad Pro"/>
            <w:kern w:val="0"/>
            <w:sz w:val="22"/>
          </w:rPr>
          <w:t xml:space="preserve">. </w:t>
        </w:r>
      </w:ins>
      <w:ins w:id="57" w:author="Marina Prak - ROE Visual Europe" w:date="2022-04-20T15:10:00Z">
        <w:del w:id="58" w:author="Allison Eilhardt" w:date="2022-04-21T15:38:00Z">
          <w:r w:rsidR="00386FED" w:rsidRPr="00386FED" w:rsidDel="00C615B2">
            <w:rPr>
              <w:rFonts w:ascii="Myriad Pro" w:hAnsi="Myriad Pro"/>
              <w:kern w:val="0"/>
              <w:sz w:val="22"/>
              <w:rPrChange w:id="59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>,</w:delText>
          </w:r>
        </w:del>
      </w:ins>
      <w:ins w:id="60" w:author="Allison Eilhardt" w:date="2022-04-21T15:41:00Z">
        <w:r w:rsidR="00C615B2">
          <w:rPr>
            <w:rFonts w:ascii="Myriad Pro" w:hAnsi="Myriad Pro"/>
            <w:kern w:val="0"/>
            <w:sz w:val="22"/>
          </w:rPr>
          <w:t>S</w:t>
        </w:r>
      </w:ins>
      <w:ins w:id="61" w:author="Marina Prak - ROE Visual Europe" w:date="2022-04-20T15:10:00Z">
        <w:del w:id="62" w:author="Allison Eilhardt" w:date="2022-04-21T15:41:00Z">
          <w:r w:rsidR="00386FED" w:rsidRPr="00386FED" w:rsidDel="00C615B2">
            <w:rPr>
              <w:rFonts w:ascii="Myriad Pro" w:hAnsi="Myriad Pro"/>
              <w:kern w:val="0"/>
              <w:sz w:val="22"/>
              <w:rPrChange w:id="63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 xml:space="preserve"> s</w:delText>
          </w:r>
        </w:del>
        <w:r w:rsidR="00386FED" w:rsidRPr="00386FED">
          <w:rPr>
            <w:rFonts w:ascii="Myriad Pro" w:hAnsi="Myriad Pro"/>
            <w:kern w:val="0"/>
            <w:sz w:val="22"/>
            <w:rPrChange w:id="64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t>o</w:t>
        </w:r>
      </w:ins>
      <w:ins w:id="65" w:author="Allison Eilhardt" w:date="2022-04-21T15:41:00Z">
        <w:r w:rsidR="00C615B2">
          <w:rPr>
            <w:rFonts w:ascii="Myriad Pro" w:hAnsi="Myriad Pro"/>
            <w:kern w:val="0"/>
            <w:sz w:val="22"/>
          </w:rPr>
          <w:t>, you can</w:t>
        </w:r>
      </w:ins>
      <w:r w:rsidR="00386FED" w:rsidRPr="00B938E8">
        <w:rPr>
          <w:rFonts w:ascii="Myriad Pro" w:hAnsi="Myriad Pro"/>
          <w:kern w:val="0"/>
          <w:sz w:val="22"/>
        </w:rPr>
        <w:t xml:space="preserve"> expect brilliant visual performance</w:t>
      </w:r>
      <w:ins w:id="66" w:author="Allison Eilhardt" w:date="2022-04-21T15:41:00Z">
        <w:r w:rsidR="00C615B2">
          <w:rPr>
            <w:rFonts w:ascii="Myriad Pro" w:hAnsi="Myriad Pro"/>
            <w:kern w:val="0"/>
            <w:sz w:val="22"/>
          </w:rPr>
          <w:t>s</w:t>
        </w:r>
      </w:ins>
      <w:r w:rsidR="00386FED" w:rsidRPr="00B938E8">
        <w:rPr>
          <w:rFonts w:ascii="Myriad Pro" w:hAnsi="Myriad Pro"/>
          <w:kern w:val="0"/>
          <w:sz w:val="22"/>
        </w:rPr>
        <w:t xml:space="preserve"> and high-grade LED quality</w:t>
      </w:r>
      <w:ins w:id="67" w:author="Allison Eilhardt" w:date="2022-04-21T15:41:00Z">
        <w:r w:rsidR="00C615B2">
          <w:rPr>
            <w:rFonts w:ascii="Myriad Pro" w:hAnsi="Myriad Pro"/>
            <w:kern w:val="0"/>
            <w:sz w:val="22"/>
          </w:rPr>
          <w:t xml:space="preserve"> every time</w:t>
        </w:r>
      </w:ins>
      <w:ins w:id="68" w:author="Marina Prak - ROE Visual Europe" w:date="2022-04-20T15:11:00Z">
        <w:r w:rsidR="00386FED" w:rsidRPr="00B938E8">
          <w:rPr>
            <w:rFonts w:ascii="Myriad Pro" w:hAnsi="Myriad Pro"/>
            <w:kern w:val="0"/>
            <w:sz w:val="22"/>
          </w:rPr>
          <w:t>.</w:t>
        </w:r>
      </w:ins>
      <w:r w:rsidRPr="00B938E8">
        <w:rPr>
          <w:rFonts w:ascii="Myriad Pro" w:hAnsi="Myriad Pro"/>
          <w:kern w:val="0"/>
          <w:sz w:val="22"/>
        </w:rPr>
        <w:t xml:space="preserve"> </w:t>
      </w:r>
    </w:p>
    <w:p w14:paraId="2E97CDB1" w14:textId="79492DA8" w:rsidR="00302F08" w:rsidRPr="00B938E8" w:rsidRDefault="00302F08" w:rsidP="00302F08">
      <w:pPr>
        <w:rPr>
          <w:rFonts w:ascii="Myriad Pro" w:hAnsi="Myriad Pro"/>
          <w:kern w:val="0"/>
          <w:sz w:val="22"/>
        </w:rPr>
      </w:pPr>
    </w:p>
    <w:p w14:paraId="77B10DB5" w14:textId="79DCA1B3" w:rsidR="00386FED" w:rsidRPr="005158DC" w:rsidDel="00100602" w:rsidRDefault="00386FED" w:rsidP="00386FED">
      <w:pPr>
        <w:widowControl/>
        <w:spacing w:after="75"/>
        <w:jc w:val="left"/>
        <w:textAlignment w:val="baseline"/>
        <w:rPr>
          <w:del w:id="69" w:author="Cecilia" w:date="2022-04-22T13:45:00Z"/>
          <w:rFonts w:ascii="Myriad Pro" w:eastAsia="Times New Roman" w:hAnsi="Myriad Pro" w:cs="Times New Roman"/>
          <w:b/>
          <w:bCs/>
          <w:kern w:val="0"/>
          <w:sz w:val="22"/>
          <w:lang w:eastAsia="en-GB"/>
          <w:rPrChange w:id="70" w:author="Marina Prak - ROE Visual Europe" w:date="2022-04-20T15:43:00Z">
            <w:rPr>
              <w:del w:id="71" w:author="Cecilia" w:date="2022-04-22T13:45:00Z"/>
              <w:rFonts w:ascii="Roboto" w:eastAsia="Times New Roman" w:hAnsi="Roboto" w:cs="Times New Roman"/>
              <w:color w:val="323338"/>
              <w:kern w:val="0"/>
              <w:szCs w:val="21"/>
              <w:lang w:eastAsia="en-GB"/>
            </w:rPr>
          </w:rPrChange>
        </w:rPr>
      </w:pPr>
      <w:r w:rsidRPr="005158DC">
        <w:rPr>
          <w:rFonts w:ascii="Myriad Pro" w:eastAsia="Times New Roman" w:hAnsi="Myriad Pro" w:cs="Times New Roman"/>
          <w:b/>
          <w:bCs/>
          <w:kern w:val="0"/>
          <w:sz w:val="22"/>
          <w:lang w:eastAsia="en-GB"/>
        </w:rPr>
        <w:t xml:space="preserve">Quick </w:t>
      </w:r>
      <w:ins w:id="72" w:author="Allison Eilhardt" w:date="2022-04-21T15:59:00Z">
        <w:r w:rsidR="00CA5734" w:rsidRPr="005158DC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</w:rPr>
          <w:t>I</w:t>
        </w:r>
      </w:ins>
      <w:del w:id="73" w:author="Allison Eilhardt" w:date="2022-04-21T15:59:00Z">
        <w:r w:rsidRPr="005158DC" w:rsidDel="00CA5734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  <w:rPrChange w:id="74" w:author="Marina Prak - ROE Visual Europe" w:date="2022-04-20T15:43:00Z">
              <w:rPr>
                <w:rFonts w:ascii="Roboto" w:eastAsia="Times New Roman" w:hAnsi="Roboto" w:cs="Times New Roman"/>
                <w:color w:val="323338"/>
                <w:kern w:val="0"/>
                <w:szCs w:val="21"/>
                <w:lang w:eastAsia="en-GB"/>
              </w:rPr>
            </w:rPrChange>
          </w:rPr>
          <w:delText>i</w:delText>
        </w:r>
      </w:del>
      <w:r w:rsidRPr="005158DC">
        <w:rPr>
          <w:rFonts w:ascii="Myriad Pro" w:eastAsia="Times New Roman" w:hAnsi="Myriad Pro" w:cs="Times New Roman"/>
          <w:b/>
          <w:bCs/>
          <w:kern w:val="0"/>
          <w:sz w:val="22"/>
          <w:lang w:eastAsia="en-GB"/>
          <w:rPrChange w:id="75" w:author="Marina Prak - ROE Visual Europe" w:date="2022-04-20T15:43:00Z">
            <w:rPr>
              <w:rFonts w:ascii="Roboto" w:eastAsia="Times New Roman" w:hAnsi="Roboto" w:cs="Times New Roman"/>
              <w:color w:val="323338"/>
              <w:kern w:val="0"/>
              <w:szCs w:val="21"/>
              <w:lang w:eastAsia="en-GB"/>
            </w:rPr>
          </w:rPrChange>
        </w:rPr>
        <w:t xml:space="preserve">nstallation with an </w:t>
      </w:r>
      <w:ins w:id="76" w:author="Allison Eilhardt" w:date="2022-04-21T15:59:00Z">
        <w:r w:rsidR="00CA5734" w:rsidRPr="005158DC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</w:rPr>
          <w:t>I</w:t>
        </w:r>
      </w:ins>
      <w:del w:id="77" w:author="Allison Eilhardt" w:date="2022-04-21T15:59:00Z">
        <w:r w:rsidRPr="005158DC" w:rsidDel="00CA5734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  <w:rPrChange w:id="78" w:author="Marina Prak - ROE Visual Europe" w:date="2022-04-20T15:43:00Z">
              <w:rPr>
                <w:rFonts w:ascii="Roboto" w:eastAsia="Times New Roman" w:hAnsi="Roboto" w:cs="Times New Roman"/>
                <w:color w:val="323338"/>
                <w:kern w:val="0"/>
                <w:szCs w:val="21"/>
                <w:lang w:eastAsia="en-GB"/>
              </w:rPr>
            </w:rPrChange>
          </w:rPr>
          <w:delText>i</w:delText>
        </w:r>
      </w:del>
      <w:r w:rsidRPr="005158DC">
        <w:rPr>
          <w:rFonts w:ascii="Myriad Pro" w:eastAsia="Times New Roman" w:hAnsi="Myriad Pro" w:cs="Times New Roman"/>
          <w:b/>
          <w:bCs/>
          <w:kern w:val="0"/>
          <w:sz w:val="22"/>
          <w:lang w:eastAsia="en-GB"/>
          <w:rPrChange w:id="79" w:author="Marina Prak - ROE Visual Europe" w:date="2022-04-20T15:43:00Z">
            <w:rPr>
              <w:rFonts w:ascii="Roboto" w:eastAsia="Times New Roman" w:hAnsi="Roboto" w:cs="Times New Roman"/>
              <w:color w:val="323338"/>
              <w:kern w:val="0"/>
              <w:szCs w:val="21"/>
              <w:lang w:eastAsia="en-GB"/>
            </w:rPr>
          </w:rPrChange>
        </w:rPr>
        <w:t xml:space="preserve">ntuitive </w:t>
      </w:r>
      <w:ins w:id="80" w:author="Allison Eilhardt" w:date="2022-04-21T15:59:00Z">
        <w:r w:rsidR="00CA5734" w:rsidRPr="005158DC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</w:rPr>
          <w:t>S</w:t>
        </w:r>
      </w:ins>
      <w:del w:id="81" w:author="Allison Eilhardt" w:date="2022-04-21T15:59:00Z">
        <w:r w:rsidRPr="005158DC" w:rsidDel="00CA5734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  <w:rPrChange w:id="82" w:author="Marina Prak - ROE Visual Europe" w:date="2022-04-20T15:43:00Z">
              <w:rPr>
                <w:rFonts w:ascii="Roboto" w:eastAsia="Times New Roman" w:hAnsi="Roboto" w:cs="Times New Roman"/>
                <w:color w:val="323338"/>
                <w:kern w:val="0"/>
                <w:szCs w:val="21"/>
                <w:lang w:eastAsia="en-GB"/>
              </w:rPr>
            </w:rPrChange>
          </w:rPr>
          <w:delText>s</w:delText>
        </w:r>
      </w:del>
      <w:r w:rsidRPr="005158DC">
        <w:rPr>
          <w:rFonts w:ascii="Myriad Pro" w:eastAsia="Times New Roman" w:hAnsi="Myriad Pro" w:cs="Times New Roman"/>
          <w:b/>
          <w:bCs/>
          <w:kern w:val="0"/>
          <w:sz w:val="22"/>
          <w:lang w:eastAsia="en-GB"/>
          <w:rPrChange w:id="83" w:author="Marina Prak - ROE Visual Europe" w:date="2022-04-20T15:43:00Z">
            <w:rPr>
              <w:rFonts w:ascii="Roboto" w:eastAsia="Times New Roman" w:hAnsi="Roboto" w:cs="Times New Roman"/>
              <w:color w:val="323338"/>
              <w:kern w:val="0"/>
              <w:szCs w:val="21"/>
              <w:lang w:eastAsia="en-GB"/>
            </w:rPr>
          </w:rPrChange>
        </w:rPr>
        <w:t>mart-</w:t>
      </w:r>
      <w:ins w:id="84" w:author="Allison Eilhardt" w:date="2022-04-21T15:59:00Z">
        <w:r w:rsidR="00CA5734" w:rsidRPr="005158DC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</w:rPr>
          <w:t>L</w:t>
        </w:r>
      </w:ins>
      <w:del w:id="85" w:author="Allison Eilhardt" w:date="2022-04-21T15:59:00Z">
        <w:r w:rsidRPr="005158DC" w:rsidDel="00CA5734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  <w:rPrChange w:id="86" w:author="Marina Prak - ROE Visual Europe" w:date="2022-04-20T15:43:00Z">
              <w:rPr>
                <w:rFonts w:ascii="Roboto" w:eastAsia="Times New Roman" w:hAnsi="Roboto" w:cs="Times New Roman"/>
                <w:color w:val="323338"/>
                <w:kern w:val="0"/>
                <w:szCs w:val="21"/>
                <w:lang w:eastAsia="en-GB"/>
              </w:rPr>
            </w:rPrChange>
          </w:rPr>
          <w:delText>l</w:delText>
        </w:r>
      </w:del>
      <w:r w:rsidRPr="005158DC">
        <w:rPr>
          <w:rFonts w:ascii="Myriad Pro" w:eastAsia="Times New Roman" w:hAnsi="Myriad Pro" w:cs="Times New Roman"/>
          <w:b/>
          <w:bCs/>
          <w:kern w:val="0"/>
          <w:sz w:val="22"/>
          <w:lang w:eastAsia="en-GB"/>
          <w:rPrChange w:id="87" w:author="Marina Prak - ROE Visual Europe" w:date="2022-04-20T15:43:00Z">
            <w:rPr>
              <w:rFonts w:ascii="Roboto" w:eastAsia="Times New Roman" w:hAnsi="Roboto" w:cs="Times New Roman"/>
              <w:color w:val="323338"/>
              <w:kern w:val="0"/>
              <w:szCs w:val="21"/>
              <w:lang w:eastAsia="en-GB"/>
            </w:rPr>
          </w:rPrChange>
        </w:rPr>
        <w:t xml:space="preserve">ock </w:t>
      </w:r>
      <w:ins w:id="88" w:author="Allison Eilhardt" w:date="2022-04-21T15:59:00Z">
        <w:r w:rsidR="00CA5734" w:rsidRPr="005158DC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</w:rPr>
          <w:t>S</w:t>
        </w:r>
      </w:ins>
      <w:del w:id="89" w:author="Allison Eilhardt" w:date="2022-04-21T15:59:00Z">
        <w:r w:rsidRPr="005158DC" w:rsidDel="00CA5734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  <w:rPrChange w:id="90" w:author="Marina Prak - ROE Visual Europe" w:date="2022-04-20T15:43:00Z">
              <w:rPr>
                <w:rFonts w:ascii="Roboto" w:eastAsia="Times New Roman" w:hAnsi="Roboto" w:cs="Times New Roman"/>
                <w:color w:val="323338"/>
                <w:kern w:val="0"/>
                <w:szCs w:val="21"/>
                <w:lang w:eastAsia="en-GB"/>
              </w:rPr>
            </w:rPrChange>
          </w:rPr>
          <w:delText>s</w:delText>
        </w:r>
      </w:del>
      <w:r w:rsidRPr="005158DC">
        <w:rPr>
          <w:rFonts w:ascii="Myriad Pro" w:eastAsia="Times New Roman" w:hAnsi="Myriad Pro" w:cs="Times New Roman"/>
          <w:b/>
          <w:bCs/>
          <w:kern w:val="0"/>
          <w:sz w:val="22"/>
          <w:lang w:eastAsia="en-GB"/>
          <w:rPrChange w:id="91" w:author="Marina Prak - ROE Visual Europe" w:date="2022-04-20T15:43:00Z">
            <w:rPr>
              <w:rFonts w:ascii="Roboto" w:eastAsia="Times New Roman" w:hAnsi="Roboto" w:cs="Times New Roman"/>
              <w:color w:val="323338"/>
              <w:kern w:val="0"/>
              <w:szCs w:val="21"/>
              <w:lang w:eastAsia="en-GB"/>
            </w:rPr>
          </w:rPrChange>
        </w:rPr>
        <w:t>ystem</w:t>
      </w:r>
      <w:ins w:id="92" w:author="Cecilia" w:date="2022-04-22T13:45:00Z">
        <w:r w:rsidR="00100602" w:rsidRPr="005158DC">
          <w:rPr>
            <w:rFonts w:ascii="Myriad Pro" w:hAnsi="Myriad Pro" w:hint="eastAsia"/>
            <w:kern w:val="0"/>
            <w:sz w:val="22"/>
          </w:rPr>
          <w:t>:</w:t>
        </w:r>
        <w:r w:rsidR="00100602" w:rsidRPr="005158DC">
          <w:rPr>
            <w:rFonts w:ascii="Myriad Pro" w:hAnsi="Myriad Pro"/>
            <w:kern w:val="0"/>
            <w:sz w:val="22"/>
          </w:rPr>
          <w:t xml:space="preserve"> </w:t>
        </w:r>
      </w:ins>
    </w:p>
    <w:p w14:paraId="35447010" w14:textId="7BFC3944" w:rsidR="00302F08" w:rsidRPr="00753DE5" w:rsidRDefault="00386FED">
      <w:pPr>
        <w:widowControl/>
        <w:spacing w:after="75"/>
        <w:jc w:val="left"/>
        <w:textAlignment w:val="baseline"/>
        <w:rPr>
          <w:rFonts w:ascii="Myriad Pro" w:hAnsi="Myriad Pro"/>
          <w:kern w:val="0"/>
          <w:sz w:val="22"/>
        </w:rPr>
        <w:pPrChange w:id="93" w:author="Cecilia" w:date="2022-04-22T13:45:00Z">
          <w:pPr/>
        </w:pPrChange>
      </w:pPr>
      <w:r w:rsidRPr="00100602">
        <w:rPr>
          <w:rFonts w:ascii="Myriad Pro" w:hAnsi="Myriad Pro"/>
          <w:kern w:val="0"/>
          <w:sz w:val="22"/>
          <w:rPrChange w:id="94" w:author="Cecilia" w:date="2022-04-22T13:45:00Z">
            <w:rPr>
              <w:rFonts w:ascii="Myriad Pro" w:hAnsi="Myriad Pro"/>
              <w:b/>
              <w:bCs/>
              <w:kern w:val="0"/>
              <w:sz w:val="22"/>
            </w:rPr>
          </w:rPrChange>
        </w:rPr>
        <w:t>Fast and effortless</w:t>
      </w:r>
      <w:r w:rsidRPr="00753DE5">
        <w:rPr>
          <w:rFonts w:ascii="Myriad Pro" w:hAnsi="Myriad Pro"/>
          <w:b/>
          <w:bCs/>
          <w:kern w:val="0"/>
          <w:sz w:val="22"/>
        </w:rPr>
        <w:t xml:space="preserve"> </w:t>
      </w:r>
      <w:r w:rsidR="00302F08" w:rsidRPr="00753DE5">
        <w:rPr>
          <w:rFonts w:ascii="Myriad Pro" w:hAnsi="Myriad Pro"/>
          <w:kern w:val="0"/>
          <w:sz w:val="22"/>
        </w:rPr>
        <w:t xml:space="preserve">installation is achieved </w:t>
      </w:r>
      <w:r w:rsidRPr="00753DE5">
        <w:rPr>
          <w:rFonts w:ascii="Myriad Pro" w:hAnsi="Myriad Pro"/>
          <w:kern w:val="0"/>
          <w:sz w:val="22"/>
        </w:rPr>
        <w:t xml:space="preserve">through Graphite’s clever panel design. </w:t>
      </w:r>
      <w:del w:id="95" w:author="Allison Eilhardt" w:date="2022-04-21T15:45:00Z">
        <w:r w:rsidRPr="00753DE5" w:rsidDel="00B938E8">
          <w:rPr>
            <w:rFonts w:ascii="Myriad Pro" w:hAnsi="Myriad Pro"/>
            <w:kern w:val="0"/>
            <w:sz w:val="22"/>
          </w:rPr>
          <w:delText>L</w:delText>
        </w:r>
        <w:r w:rsidR="00302F08" w:rsidRPr="00753DE5" w:rsidDel="00B938E8">
          <w:rPr>
            <w:rFonts w:ascii="Myriad Pro" w:hAnsi="Myriad Pro"/>
            <w:kern w:val="0"/>
            <w:sz w:val="22"/>
          </w:rPr>
          <w:delText>large</w:delText>
        </w:r>
      </w:del>
      <w:ins w:id="96" w:author="Allison Eilhardt" w:date="2022-04-21T15:46:00Z">
        <w:r w:rsidR="00B938E8">
          <w:rPr>
            <w:rFonts w:ascii="Myriad Pro" w:hAnsi="Myriad Pro"/>
            <w:kern w:val="0"/>
            <w:sz w:val="22"/>
          </w:rPr>
          <w:t>Impressive</w:t>
        </w:r>
      </w:ins>
      <w:r w:rsidR="00302F08" w:rsidRPr="00753DE5">
        <w:rPr>
          <w:rFonts w:ascii="Myriad Pro" w:hAnsi="Myriad Pro"/>
          <w:kern w:val="0"/>
          <w:sz w:val="22"/>
        </w:rPr>
        <w:t>,</w:t>
      </w:r>
      <w:ins w:id="97" w:author="Allison Eilhardt" w:date="2022-04-21T15:46:00Z">
        <w:r w:rsidR="00B938E8">
          <w:rPr>
            <w:rFonts w:ascii="Myriad Pro" w:hAnsi="Myriad Pro"/>
            <w:kern w:val="0"/>
            <w:sz w:val="22"/>
          </w:rPr>
          <w:t xml:space="preserve"> yet</w:t>
        </w:r>
      </w:ins>
      <w:r w:rsidR="00302F08" w:rsidRPr="00753DE5">
        <w:rPr>
          <w:rFonts w:ascii="Myriad Pro" w:hAnsi="Myriad Pro"/>
          <w:kern w:val="0"/>
          <w:sz w:val="22"/>
        </w:rPr>
        <w:t xml:space="preserve"> </w:t>
      </w:r>
      <w:del w:id="98" w:author="Allison Eilhardt" w:date="2022-04-21T16:43:00Z">
        <w:r w:rsidR="00302F08" w:rsidRPr="00753DE5" w:rsidDel="003F0C75">
          <w:rPr>
            <w:rFonts w:ascii="Myriad Pro" w:hAnsi="Myriad Pro"/>
            <w:kern w:val="0"/>
            <w:sz w:val="22"/>
          </w:rPr>
          <w:delText xml:space="preserve">light </w:delText>
        </w:r>
      </w:del>
      <w:ins w:id="99" w:author="Allison Eilhardt" w:date="2022-04-21T16:43:00Z">
        <w:r w:rsidR="003F0C75">
          <w:rPr>
            <w:rFonts w:ascii="Myriad Pro" w:hAnsi="Myriad Pro"/>
            <w:kern w:val="0"/>
            <w:sz w:val="22"/>
          </w:rPr>
          <w:t>weightless</w:t>
        </w:r>
        <w:r w:rsidR="003F0C75" w:rsidRPr="00753DE5">
          <w:rPr>
            <w:rFonts w:ascii="Myriad Pro" w:hAnsi="Myriad Pro"/>
            <w:kern w:val="0"/>
            <w:sz w:val="22"/>
          </w:rPr>
          <w:t xml:space="preserve"> </w:t>
        </w:r>
      </w:ins>
      <w:r w:rsidR="00302F08" w:rsidRPr="00753DE5">
        <w:rPr>
          <w:rFonts w:ascii="Myriad Pro" w:hAnsi="Myriad Pro"/>
          <w:kern w:val="0"/>
          <w:sz w:val="22"/>
        </w:rPr>
        <w:t xml:space="preserve">panels </w:t>
      </w:r>
      <w:r w:rsidRPr="00753DE5">
        <w:rPr>
          <w:rFonts w:ascii="Myriad Pro" w:hAnsi="Myriad Pro"/>
          <w:kern w:val="0"/>
          <w:sz w:val="22"/>
        </w:rPr>
        <w:t xml:space="preserve">are combined with </w:t>
      </w:r>
      <w:r w:rsidR="00302F08" w:rsidRPr="00753DE5">
        <w:rPr>
          <w:rFonts w:ascii="Myriad Pro" w:hAnsi="Myriad Pro"/>
          <w:kern w:val="0"/>
          <w:sz w:val="22"/>
        </w:rPr>
        <w:t xml:space="preserve">integrated magnet-assisted assembly and </w:t>
      </w:r>
      <w:r w:rsidRPr="00753DE5">
        <w:rPr>
          <w:rFonts w:ascii="Myriad Pro" w:hAnsi="Myriad Pro"/>
          <w:kern w:val="0"/>
          <w:sz w:val="22"/>
        </w:rPr>
        <w:t xml:space="preserve">a </w:t>
      </w:r>
      <w:r w:rsidR="00302F08" w:rsidRPr="00753DE5">
        <w:rPr>
          <w:rFonts w:ascii="Myriad Pro" w:hAnsi="Myriad Pro"/>
          <w:kern w:val="0"/>
          <w:sz w:val="22"/>
        </w:rPr>
        <w:t xml:space="preserve">smart-lock system. The smart-lock system </w:t>
      </w:r>
      <w:r w:rsidRPr="00753DE5">
        <w:rPr>
          <w:rFonts w:ascii="Myriad Pro" w:hAnsi="Myriad Pro"/>
          <w:kern w:val="0"/>
          <w:sz w:val="22"/>
        </w:rPr>
        <w:t xml:space="preserve">saves </w:t>
      </w:r>
      <w:r w:rsidR="00302F08" w:rsidRPr="00753DE5">
        <w:rPr>
          <w:rFonts w:ascii="Myriad Pro" w:hAnsi="Myriad Pro"/>
          <w:kern w:val="0"/>
          <w:sz w:val="22"/>
        </w:rPr>
        <w:t xml:space="preserve">up to 40% </w:t>
      </w:r>
      <w:ins w:id="100" w:author="Allison Eilhardt" w:date="2022-04-21T15:47:00Z">
        <w:r w:rsidR="00B938E8">
          <w:rPr>
            <w:rFonts w:ascii="Myriad Pro" w:hAnsi="Myriad Pro"/>
            <w:kern w:val="0"/>
            <w:sz w:val="22"/>
          </w:rPr>
          <w:t xml:space="preserve">of the assembly time </w:t>
        </w:r>
      </w:ins>
      <w:r w:rsidRPr="00753DE5">
        <w:rPr>
          <w:rFonts w:ascii="Myriad Pro" w:hAnsi="Myriad Pro"/>
          <w:kern w:val="0"/>
          <w:sz w:val="22"/>
        </w:rPr>
        <w:t xml:space="preserve">compared to </w:t>
      </w:r>
      <w:del w:id="101" w:author="Allison Eilhardt" w:date="2022-04-21T15:47:00Z">
        <w:r w:rsidRPr="00753DE5" w:rsidDel="00645B81">
          <w:rPr>
            <w:rFonts w:ascii="Myriad Pro" w:hAnsi="Myriad Pro"/>
            <w:kern w:val="0"/>
            <w:sz w:val="22"/>
          </w:rPr>
          <w:delText>the assembly time for regular</w:delText>
        </w:r>
      </w:del>
      <w:ins w:id="102" w:author="Allison Eilhardt" w:date="2022-04-21T15:47:00Z">
        <w:r w:rsidR="00645B81">
          <w:rPr>
            <w:rFonts w:ascii="Myriad Pro" w:hAnsi="Myriad Pro"/>
            <w:kern w:val="0"/>
            <w:sz w:val="22"/>
          </w:rPr>
          <w:t>standard</w:t>
        </w:r>
      </w:ins>
      <w:r w:rsidRPr="00753DE5">
        <w:rPr>
          <w:rFonts w:ascii="Myriad Pro" w:hAnsi="Myriad Pro"/>
          <w:kern w:val="0"/>
          <w:sz w:val="22"/>
        </w:rPr>
        <w:t xml:space="preserve"> LED panels.</w:t>
      </w:r>
      <w:r w:rsidR="00302F08" w:rsidRPr="00753DE5">
        <w:rPr>
          <w:rFonts w:ascii="Myriad Pro" w:hAnsi="Myriad Pro"/>
          <w:kern w:val="0"/>
          <w:sz w:val="22"/>
        </w:rPr>
        <w:t xml:space="preserve"> </w:t>
      </w:r>
    </w:p>
    <w:p w14:paraId="19D229BC" w14:textId="374D67A0" w:rsidR="00302F08" w:rsidRPr="00753DE5" w:rsidRDefault="00302F08" w:rsidP="00560A09">
      <w:pPr>
        <w:rPr>
          <w:rFonts w:ascii="Myriad Pro" w:hAnsi="Myriad Pro"/>
          <w:kern w:val="0"/>
          <w:sz w:val="22"/>
        </w:rPr>
      </w:pPr>
    </w:p>
    <w:p w14:paraId="2F8D4855" w14:textId="0451DBBA" w:rsidR="00386FED" w:rsidRPr="005158DC" w:rsidDel="00471F22" w:rsidRDefault="00386FED" w:rsidP="00753DE5">
      <w:pPr>
        <w:widowControl/>
        <w:spacing w:after="75"/>
        <w:jc w:val="left"/>
        <w:textAlignment w:val="baseline"/>
        <w:rPr>
          <w:del w:id="103" w:author="Cecilia" w:date="2022-04-22T13:45:00Z"/>
          <w:rFonts w:ascii="Myriad Pro" w:eastAsia="Times New Roman" w:hAnsi="Myriad Pro" w:cs="Times New Roman"/>
          <w:b/>
          <w:bCs/>
          <w:kern w:val="0"/>
          <w:sz w:val="22"/>
          <w:lang w:eastAsia="en-GB"/>
        </w:rPr>
      </w:pPr>
      <w:r w:rsidRPr="005158DC">
        <w:rPr>
          <w:rFonts w:ascii="Myriad Pro" w:eastAsia="Times New Roman" w:hAnsi="Myriad Pro" w:cs="Times New Roman"/>
          <w:b/>
          <w:bCs/>
          <w:kern w:val="0"/>
          <w:sz w:val="22"/>
          <w:lang w:eastAsia="en-GB"/>
        </w:rPr>
        <w:t xml:space="preserve">The </w:t>
      </w:r>
      <w:ins w:id="104" w:author="Allison Eilhardt" w:date="2022-04-21T16:00:00Z">
        <w:r w:rsidR="00CA5734" w:rsidRPr="005158DC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</w:rPr>
          <w:t>I</w:t>
        </w:r>
      </w:ins>
      <w:del w:id="105" w:author="Allison Eilhardt" w:date="2022-04-21T16:00:00Z">
        <w:r w:rsidRPr="005158DC" w:rsidDel="00CA5734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  <w:rPrChange w:id="106" w:author="Marina Prak - ROE Visual Europe" w:date="2022-04-20T15:43:00Z">
              <w:rPr>
                <w:rFonts w:ascii="Roboto" w:eastAsia="Times New Roman" w:hAnsi="Roboto" w:cs="Times New Roman"/>
                <w:color w:val="323338"/>
                <w:kern w:val="0"/>
                <w:szCs w:val="21"/>
                <w:lang w:eastAsia="en-GB"/>
              </w:rPr>
            </w:rPrChange>
          </w:rPr>
          <w:delText>i</w:delText>
        </w:r>
      </w:del>
      <w:r w:rsidRPr="005158DC">
        <w:rPr>
          <w:rFonts w:ascii="Myriad Pro" w:eastAsia="Times New Roman" w:hAnsi="Myriad Pro" w:cs="Times New Roman"/>
          <w:b/>
          <w:bCs/>
          <w:kern w:val="0"/>
          <w:sz w:val="22"/>
          <w:lang w:eastAsia="en-GB"/>
          <w:rPrChange w:id="107" w:author="Marina Prak - ROE Visual Europe" w:date="2022-04-20T15:43:00Z">
            <w:rPr>
              <w:rFonts w:ascii="Roboto" w:eastAsia="Times New Roman" w:hAnsi="Roboto" w:cs="Times New Roman"/>
              <w:color w:val="323338"/>
              <w:kern w:val="0"/>
              <w:szCs w:val="21"/>
              <w:lang w:eastAsia="en-GB"/>
            </w:rPr>
          </w:rPrChange>
        </w:rPr>
        <w:t xml:space="preserve">deal LED </w:t>
      </w:r>
      <w:ins w:id="108" w:author="Allison Eilhardt" w:date="2022-04-21T16:00:00Z">
        <w:r w:rsidR="00CA5734" w:rsidRPr="005158DC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</w:rPr>
          <w:t>S</w:t>
        </w:r>
      </w:ins>
      <w:del w:id="109" w:author="Allison Eilhardt" w:date="2022-04-21T16:00:00Z">
        <w:r w:rsidRPr="005158DC" w:rsidDel="00CA5734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  <w:rPrChange w:id="110" w:author="Marina Prak - ROE Visual Europe" w:date="2022-04-20T15:43:00Z">
              <w:rPr>
                <w:rFonts w:ascii="Roboto" w:eastAsia="Times New Roman" w:hAnsi="Roboto" w:cs="Times New Roman"/>
                <w:color w:val="323338"/>
                <w:kern w:val="0"/>
                <w:szCs w:val="21"/>
                <w:lang w:eastAsia="en-GB"/>
              </w:rPr>
            </w:rPrChange>
          </w:rPr>
          <w:delText>s</w:delText>
        </w:r>
      </w:del>
      <w:r w:rsidRPr="005158DC">
        <w:rPr>
          <w:rFonts w:ascii="Myriad Pro" w:eastAsia="Times New Roman" w:hAnsi="Myriad Pro" w:cs="Times New Roman"/>
          <w:b/>
          <w:bCs/>
          <w:kern w:val="0"/>
          <w:sz w:val="22"/>
          <w:lang w:eastAsia="en-GB"/>
          <w:rPrChange w:id="111" w:author="Marina Prak - ROE Visual Europe" w:date="2022-04-20T15:43:00Z">
            <w:rPr>
              <w:rFonts w:ascii="Roboto" w:eastAsia="Times New Roman" w:hAnsi="Roboto" w:cs="Times New Roman"/>
              <w:color w:val="323338"/>
              <w:kern w:val="0"/>
              <w:szCs w:val="21"/>
              <w:lang w:eastAsia="en-GB"/>
            </w:rPr>
          </w:rPrChange>
        </w:rPr>
        <w:t xml:space="preserve">olution for </w:t>
      </w:r>
      <w:ins w:id="112" w:author="Allison Eilhardt" w:date="2022-04-21T16:00:00Z">
        <w:r w:rsidR="00CA5734" w:rsidRPr="005158DC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</w:rPr>
          <w:t>I</w:t>
        </w:r>
      </w:ins>
      <w:del w:id="113" w:author="Allison Eilhardt" w:date="2022-04-21T16:00:00Z">
        <w:r w:rsidRPr="005158DC" w:rsidDel="00CA5734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  <w:rPrChange w:id="114" w:author="Marina Prak - ROE Visual Europe" w:date="2022-04-20T15:43:00Z">
              <w:rPr>
                <w:rFonts w:ascii="Roboto" w:eastAsia="Times New Roman" w:hAnsi="Roboto" w:cs="Times New Roman"/>
                <w:color w:val="323338"/>
                <w:kern w:val="0"/>
                <w:szCs w:val="21"/>
                <w:lang w:eastAsia="en-GB"/>
              </w:rPr>
            </w:rPrChange>
          </w:rPr>
          <w:delText>i</w:delText>
        </w:r>
      </w:del>
      <w:r w:rsidRPr="005158DC">
        <w:rPr>
          <w:rFonts w:ascii="Myriad Pro" w:eastAsia="Times New Roman" w:hAnsi="Myriad Pro" w:cs="Times New Roman"/>
          <w:b/>
          <w:bCs/>
          <w:kern w:val="0"/>
          <w:sz w:val="22"/>
          <w:lang w:eastAsia="en-GB"/>
          <w:rPrChange w:id="115" w:author="Marina Prak - ROE Visual Europe" w:date="2022-04-20T15:43:00Z">
            <w:rPr>
              <w:rFonts w:ascii="Roboto" w:eastAsia="Times New Roman" w:hAnsi="Roboto" w:cs="Times New Roman"/>
              <w:color w:val="323338"/>
              <w:kern w:val="0"/>
              <w:szCs w:val="21"/>
              <w:lang w:eastAsia="en-GB"/>
            </w:rPr>
          </w:rPrChange>
        </w:rPr>
        <w:t xml:space="preserve">ndoor </w:t>
      </w:r>
      <w:ins w:id="116" w:author="Allison Eilhardt" w:date="2022-04-21T16:00:00Z">
        <w:r w:rsidR="00CA5734" w:rsidRPr="005158DC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</w:rPr>
          <w:t>E</w:t>
        </w:r>
      </w:ins>
      <w:commentRangeStart w:id="117"/>
      <w:del w:id="118" w:author="Allison Eilhardt" w:date="2022-04-21T16:00:00Z">
        <w:r w:rsidRPr="005158DC" w:rsidDel="00CA5734">
          <w:rPr>
            <w:rFonts w:ascii="Myriad Pro" w:eastAsia="Times New Roman" w:hAnsi="Myriad Pro" w:cs="Times New Roman"/>
            <w:b/>
            <w:bCs/>
            <w:kern w:val="0"/>
            <w:sz w:val="22"/>
            <w:lang w:eastAsia="en-GB"/>
            <w:rPrChange w:id="119" w:author="Marina Prak - ROE Visual Europe" w:date="2022-04-20T15:43:00Z">
              <w:rPr>
                <w:rFonts w:ascii="Roboto" w:eastAsia="Times New Roman" w:hAnsi="Roboto" w:cs="Times New Roman"/>
                <w:color w:val="323338"/>
                <w:kern w:val="0"/>
                <w:szCs w:val="21"/>
                <w:lang w:eastAsia="en-GB"/>
              </w:rPr>
            </w:rPrChange>
          </w:rPr>
          <w:delText>e</w:delText>
        </w:r>
      </w:del>
      <w:r w:rsidRPr="005158DC">
        <w:rPr>
          <w:rFonts w:ascii="Myriad Pro" w:eastAsia="Times New Roman" w:hAnsi="Myriad Pro" w:cs="Times New Roman"/>
          <w:b/>
          <w:bCs/>
          <w:kern w:val="0"/>
          <w:sz w:val="22"/>
          <w:lang w:eastAsia="en-GB"/>
          <w:rPrChange w:id="120" w:author="Marina Prak - ROE Visual Europe" w:date="2022-04-20T15:43:00Z">
            <w:rPr>
              <w:rFonts w:ascii="Roboto" w:eastAsia="Times New Roman" w:hAnsi="Roboto" w:cs="Times New Roman"/>
              <w:color w:val="323338"/>
              <w:kern w:val="0"/>
              <w:szCs w:val="21"/>
              <w:lang w:eastAsia="en-GB"/>
            </w:rPr>
          </w:rPrChange>
        </w:rPr>
        <w:t>vents</w:t>
      </w:r>
      <w:commentRangeEnd w:id="117"/>
      <w:r w:rsidRPr="005158DC">
        <w:rPr>
          <w:rStyle w:val="a5"/>
          <w:rFonts w:ascii="Myriad Pro" w:hAnsi="Myriad Pro"/>
          <w:sz w:val="22"/>
          <w:szCs w:val="22"/>
        </w:rPr>
        <w:commentReference w:id="117"/>
      </w:r>
      <w:ins w:id="121" w:author="Cecilia" w:date="2022-04-22T13:45:00Z">
        <w:r w:rsidR="00471F22" w:rsidRPr="005158DC">
          <w:rPr>
            <w:rFonts w:ascii="Myriad Pro" w:hAnsi="Myriad Pro"/>
            <w:kern w:val="0"/>
            <w:sz w:val="22"/>
          </w:rPr>
          <w:t xml:space="preserve">: </w:t>
        </w:r>
      </w:ins>
    </w:p>
    <w:p w14:paraId="21503EE3" w14:textId="3243F93E" w:rsidR="003142D0" w:rsidRPr="00753DE5" w:rsidRDefault="005B542B">
      <w:pPr>
        <w:widowControl/>
        <w:spacing w:after="75"/>
        <w:jc w:val="left"/>
        <w:textAlignment w:val="baseline"/>
        <w:rPr>
          <w:rFonts w:ascii="Myriad Pro" w:hAnsi="Myriad Pro"/>
          <w:kern w:val="0"/>
          <w:sz w:val="22"/>
        </w:rPr>
        <w:pPrChange w:id="122" w:author="Cecilia" w:date="2022-04-22T13:45:00Z">
          <w:pPr/>
        </w:pPrChange>
      </w:pPr>
      <w:r w:rsidRPr="00753DE5">
        <w:rPr>
          <w:rFonts w:ascii="Myriad Pro" w:hAnsi="Myriad Pro"/>
          <w:kern w:val="0"/>
          <w:sz w:val="22"/>
        </w:rPr>
        <w:t xml:space="preserve">Graphite </w:t>
      </w:r>
      <w:r w:rsidR="00386FED" w:rsidRPr="00753DE5">
        <w:rPr>
          <w:rFonts w:ascii="Myriad Pro" w:hAnsi="Myriad Pro"/>
          <w:kern w:val="0"/>
          <w:sz w:val="22"/>
        </w:rPr>
        <w:t xml:space="preserve">allows for </w:t>
      </w:r>
      <w:r w:rsidR="00AD1019" w:rsidRPr="00753DE5">
        <w:rPr>
          <w:rFonts w:ascii="Myriad Pro" w:hAnsi="Myriad Pro"/>
          <w:kern w:val="0"/>
          <w:sz w:val="22"/>
        </w:rPr>
        <w:t xml:space="preserve">various </w:t>
      </w:r>
      <w:r w:rsidR="00386FED" w:rsidRPr="00753DE5">
        <w:rPr>
          <w:rFonts w:ascii="Myriad Pro" w:hAnsi="Myriad Pro"/>
          <w:kern w:val="0"/>
          <w:sz w:val="22"/>
        </w:rPr>
        <w:t xml:space="preserve">installation </w:t>
      </w:r>
      <w:r w:rsidRPr="00753DE5">
        <w:rPr>
          <w:rFonts w:ascii="Myriad Pro" w:hAnsi="Myriad Pro"/>
          <w:kern w:val="0"/>
          <w:sz w:val="22"/>
        </w:rPr>
        <w:t>options</w:t>
      </w:r>
      <w:ins w:id="123" w:author="Allison Eilhardt" w:date="2022-04-21T16:12:00Z">
        <w:r w:rsidR="00E27021">
          <w:rPr>
            <w:rFonts w:ascii="Myriad Pro" w:hAnsi="Myriad Pro"/>
            <w:kern w:val="0"/>
            <w:sz w:val="22"/>
          </w:rPr>
          <w:t xml:space="preserve"> and configurations for any indoor event. </w:t>
        </w:r>
      </w:ins>
      <w:del w:id="124" w:author="Allison Eilhardt" w:date="2022-04-21T16:13:00Z">
        <w:r w:rsidRPr="00386FED" w:rsidDel="00906C01">
          <w:rPr>
            <w:rFonts w:ascii="Myriad Pro" w:hAnsi="Myriad Pro"/>
            <w:kern w:val="0"/>
            <w:sz w:val="22"/>
            <w:rPrChange w:id="125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 </w:delText>
        </w:r>
        <w:r w:rsidR="003C76B5" w:rsidRPr="00386FED" w:rsidDel="00906C01">
          <w:rPr>
            <w:rFonts w:ascii="Myriad Pro" w:hAnsi="Myriad Pro"/>
            <w:kern w:val="0"/>
            <w:sz w:val="22"/>
            <w:rPrChange w:id="126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>for</w:delText>
        </w:r>
        <w:r w:rsidRPr="00386FED" w:rsidDel="00906C01">
          <w:rPr>
            <w:rFonts w:ascii="Myriad Pro" w:hAnsi="Myriad Pro"/>
            <w:kern w:val="0"/>
            <w:sz w:val="22"/>
            <w:rPrChange w:id="127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 LED design, </w:delText>
        </w:r>
      </w:del>
      <w:ins w:id="128" w:author="Marina Prak - ROE Visual Europe" w:date="2022-04-20T15:16:00Z">
        <w:del w:id="129" w:author="Allison Eilhardt" w:date="2022-04-21T16:13:00Z">
          <w:r w:rsidR="00386FED" w:rsidRPr="00386FED" w:rsidDel="00906C01">
            <w:rPr>
              <w:rFonts w:ascii="Myriad Pro" w:hAnsi="Myriad Pro"/>
              <w:kern w:val="0"/>
              <w:sz w:val="22"/>
              <w:rPrChange w:id="130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 xml:space="preserve">and is deliverable </w:delText>
          </w:r>
        </w:del>
      </w:ins>
      <w:del w:id="131" w:author="Allison Eilhardt" w:date="2022-04-21T16:13:00Z">
        <w:r w:rsidRPr="00386FED" w:rsidDel="00906C01">
          <w:rPr>
            <w:rFonts w:ascii="Myriad Pro" w:hAnsi="Myriad Pro"/>
            <w:kern w:val="0"/>
            <w:sz w:val="22"/>
            <w:rPrChange w:id="132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creating maximum </w:delText>
        </w:r>
        <w:r w:rsidR="00AD1019" w:rsidRPr="00386FED" w:rsidDel="00906C01">
          <w:rPr>
            <w:rFonts w:ascii="Myriad Pro" w:hAnsi="Myriad Pro"/>
            <w:kern w:val="0"/>
            <w:sz w:val="22"/>
            <w:rPrChange w:id="133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>flexibility</w:delText>
        </w:r>
        <w:r w:rsidR="00D47A89" w:rsidRPr="00386FED" w:rsidDel="00906C01">
          <w:rPr>
            <w:rFonts w:ascii="Myriad Pro" w:hAnsi="Myriad Pro"/>
            <w:kern w:val="0"/>
            <w:sz w:val="22"/>
            <w:rPrChange w:id="134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 with </w:delText>
        </w:r>
        <w:r w:rsidR="00B35A93" w:rsidRPr="00386FED" w:rsidDel="00906C01">
          <w:rPr>
            <w:rFonts w:ascii="Myriad Pro" w:hAnsi="Myriad Pro"/>
            <w:kern w:val="0"/>
            <w:sz w:val="22"/>
            <w:rPrChange w:id="135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>its</w:delText>
        </w:r>
        <w:r w:rsidR="00D47A89" w:rsidRPr="00386FED" w:rsidDel="00906C01">
          <w:rPr>
            <w:rFonts w:ascii="Myriad Pro" w:hAnsi="Myriad Pro"/>
            <w:kern w:val="0"/>
            <w:sz w:val="22"/>
            <w:rPrChange w:id="136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 whole or half</w:delText>
        </w:r>
        <w:r w:rsidR="00AD1019" w:rsidRPr="00386FED" w:rsidDel="00906C01">
          <w:rPr>
            <w:rFonts w:ascii="Myriad Pro" w:hAnsi="Myriad Pro"/>
            <w:kern w:val="0"/>
            <w:sz w:val="22"/>
            <w:rPrChange w:id="137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 panels</w:delText>
        </w:r>
      </w:del>
      <w:ins w:id="138" w:author="Marina Prak - ROE Visual Europe" w:date="2022-04-20T15:16:00Z">
        <w:del w:id="139" w:author="Allison Eilhardt" w:date="2022-04-21T16:13:00Z">
          <w:r w:rsidR="00386FED" w:rsidRPr="00386FED" w:rsidDel="00906C01">
            <w:rPr>
              <w:rFonts w:ascii="Myriad Pro" w:hAnsi="Myriad Pro"/>
              <w:kern w:val="0"/>
              <w:sz w:val="22"/>
              <w:rPrChange w:id="140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>in full and half panels</w:delText>
          </w:r>
        </w:del>
      </w:ins>
      <w:del w:id="141" w:author="Allison Eilhardt" w:date="2022-04-21T16:13:00Z">
        <w:r w:rsidR="00D47A89" w:rsidRPr="00386FED" w:rsidDel="00906C01">
          <w:rPr>
            <w:rFonts w:ascii="Myriad Pro" w:hAnsi="Myriad Pro"/>
            <w:kern w:val="0"/>
            <w:sz w:val="22"/>
            <w:rPrChange w:id="142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. </w:delText>
        </w:r>
      </w:del>
      <w:r w:rsidR="00386FED" w:rsidRPr="00386FED">
        <w:rPr>
          <w:rFonts w:ascii="Myriad Pro" w:hAnsi="Myriad Pro"/>
          <w:kern w:val="0"/>
          <w:sz w:val="22"/>
          <w:rPrChange w:id="143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 xml:space="preserve">You </w:t>
      </w:r>
      <w:r w:rsidR="00386FED">
        <w:rPr>
          <w:rFonts w:ascii="Myriad Pro" w:hAnsi="Myriad Pro"/>
          <w:kern w:val="0"/>
          <w:sz w:val="22"/>
        </w:rPr>
        <w:t xml:space="preserve">have the choice </w:t>
      </w:r>
      <w:del w:id="144" w:author="Allison Eilhardt" w:date="2022-04-21T16:44:00Z">
        <w:r w:rsidR="00386FED" w:rsidDel="003F0C75">
          <w:rPr>
            <w:rFonts w:ascii="Myriad Pro" w:hAnsi="Myriad Pro"/>
            <w:kern w:val="0"/>
            <w:sz w:val="22"/>
          </w:rPr>
          <w:delText>to</w:delText>
        </w:r>
        <w:r w:rsidR="00386FED" w:rsidRPr="00753DE5" w:rsidDel="003F0C75">
          <w:rPr>
            <w:rFonts w:ascii="Myriad Pro" w:hAnsi="Myriad Pro"/>
            <w:kern w:val="0"/>
            <w:sz w:val="22"/>
          </w:rPr>
          <w:delText xml:space="preserve"> </w:delText>
        </w:r>
      </w:del>
      <w:ins w:id="145" w:author="Allison Eilhardt" w:date="2022-04-21T16:44:00Z">
        <w:r w:rsidR="003F0C75">
          <w:rPr>
            <w:rFonts w:ascii="Myriad Pro" w:hAnsi="Myriad Pro"/>
            <w:kern w:val="0"/>
            <w:sz w:val="22"/>
          </w:rPr>
          <w:t>of</w:t>
        </w:r>
        <w:r w:rsidR="003F0C75" w:rsidRPr="00753DE5">
          <w:rPr>
            <w:rFonts w:ascii="Myriad Pro" w:hAnsi="Myriad Pro"/>
            <w:kern w:val="0"/>
            <w:sz w:val="22"/>
          </w:rPr>
          <w:t xml:space="preserve"> </w:t>
        </w:r>
      </w:ins>
      <w:r w:rsidR="00386FED" w:rsidRPr="00753DE5">
        <w:rPr>
          <w:rFonts w:ascii="Myriad Pro" w:hAnsi="Myriad Pro"/>
          <w:kern w:val="0"/>
          <w:sz w:val="22"/>
        </w:rPr>
        <w:t>build</w:t>
      </w:r>
      <w:ins w:id="146" w:author="Allison Eilhardt" w:date="2022-04-21T16:44:00Z">
        <w:r w:rsidR="003F0C75">
          <w:rPr>
            <w:rFonts w:ascii="Myriad Pro" w:hAnsi="Myriad Pro"/>
            <w:kern w:val="0"/>
            <w:sz w:val="22"/>
          </w:rPr>
          <w:t>ing</w:t>
        </w:r>
      </w:ins>
      <w:r w:rsidR="00386FED" w:rsidRPr="00753DE5">
        <w:rPr>
          <w:rFonts w:ascii="Myriad Pro" w:hAnsi="Myriad Pro"/>
          <w:kern w:val="0"/>
          <w:sz w:val="22"/>
        </w:rPr>
        <w:t xml:space="preserve"> an LED wall, ceiling, or curved LED displays. </w:t>
      </w:r>
      <w:r w:rsidR="00386FED">
        <w:rPr>
          <w:rFonts w:ascii="Myriad Pro" w:hAnsi="Myriad Pro"/>
          <w:kern w:val="0"/>
          <w:sz w:val="22"/>
        </w:rPr>
        <w:t xml:space="preserve">Furthermore, </w:t>
      </w:r>
      <w:r w:rsidR="00386FED" w:rsidRPr="00753DE5">
        <w:rPr>
          <w:rFonts w:ascii="Myriad Pro" w:hAnsi="Myriad Pro"/>
          <w:kern w:val="0"/>
          <w:sz w:val="22"/>
        </w:rPr>
        <w:t>Graphite offers easy solutions for building your LED display at raked angles or double-sided</w:t>
      </w:r>
      <w:ins w:id="147" w:author="Allison Eilhardt" w:date="2022-04-21T16:13:00Z">
        <w:r w:rsidR="00E27021">
          <w:rPr>
            <w:rFonts w:ascii="Myriad Pro" w:hAnsi="Myriad Pro"/>
            <w:kern w:val="0"/>
            <w:sz w:val="22"/>
          </w:rPr>
          <w:t xml:space="preserve"> </w:t>
        </w:r>
        <w:r w:rsidR="00906C01">
          <w:rPr>
            <w:rFonts w:ascii="Myriad Pro" w:hAnsi="Myriad Pro"/>
            <w:kern w:val="0"/>
            <w:sz w:val="22"/>
          </w:rPr>
          <w:t>with the inclusion of full or half panels</w:t>
        </w:r>
      </w:ins>
      <w:ins w:id="148" w:author="Marina Prak - ROE Visual Europe" w:date="2022-04-20T15:18:00Z">
        <w:r w:rsidR="00386FED" w:rsidRPr="00753DE5">
          <w:rPr>
            <w:rFonts w:ascii="Myriad Pro" w:hAnsi="Myriad Pro"/>
            <w:kern w:val="0"/>
            <w:sz w:val="22"/>
          </w:rPr>
          <w:t>.</w:t>
        </w:r>
      </w:ins>
    </w:p>
    <w:p w14:paraId="5165407F" w14:textId="58A2D169" w:rsidR="001B357C" w:rsidRPr="00753DE5" w:rsidRDefault="001B357C" w:rsidP="001F3242">
      <w:pPr>
        <w:rPr>
          <w:ins w:id="149" w:author="Marina Prak - ROE Visual Europe" w:date="2022-04-20T15:19:00Z"/>
          <w:rFonts w:ascii="Myriad Pro" w:hAnsi="Myriad Pro"/>
          <w:kern w:val="0"/>
          <w:sz w:val="22"/>
        </w:rPr>
      </w:pPr>
    </w:p>
    <w:p w14:paraId="79488920" w14:textId="3C903A3D" w:rsidR="00386FED" w:rsidRPr="00753DE5" w:rsidDel="00471F22" w:rsidRDefault="00386FED" w:rsidP="001F3242">
      <w:pPr>
        <w:rPr>
          <w:ins w:id="150" w:author="Marina Prak - ROE Visual Europe" w:date="2022-04-20T15:20:00Z"/>
          <w:del w:id="151" w:author="Cecilia" w:date="2022-04-22T13:45:00Z"/>
          <w:rFonts w:ascii="Myriad Pro" w:hAnsi="Myriad Pro"/>
          <w:b/>
          <w:bCs/>
          <w:kern w:val="0"/>
          <w:sz w:val="22"/>
        </w:rPr>
      </w:pPr>
      <w:ins w:id="152" w:author="Marina Prak - ROE Visual Europe" w:date="2022-04-20T15:20:00Z">
        <w:del w:id="153" w:author="Allison Eilhardt" w:date="2022-04-21T16:11:00Z">
          <w:r w:rsidRPr="00753DE5" w:rsidDel="00E27021">
            <w:rPr>
              <w:rFonts w:ascii="Myriad Pro" w:hAnsi="Myriad Pro"/>
              <w:b/>
              <w:bCs/>
              <w:kern w:val="0"/>
              <w:sz w:val="22"/>
            </w:rPr>
            <w:delText>Great Visuals</w:delText>
          </w:r>
        </w:del>
      </w:ins>
      <w:ins w:id="154" w:author="Allison Eilhardt" w:date="2022-04-21T16:11:00Z">
        <w:r w:rsidR="00E27021">
          <w:rPr>
            <w:rFonts w:ascii="Myriad Pro" w:hAnsi="Myriad Pro"/>
            <w:b/>
            <w:bCs/>
            <w:kern w:val="0"/>
            <w:sz w:val="22"/>
          </w:rPr>
          <w:t xml:space="preserve">Eye-Catching Visual </w:t>
        </w:r>
      </w:ins>
      <w:ins w:id="155" w:author="Allison Eilhardt" w:date="2022-04-21T16:12:00Z">
        <w:r w:rsidR="00E27021">
          <w:rPr>
            <w:rFonts w:ascii="Myriad Pro" w:hAnsi="Myriad Pro"/>
            <w:b/>
            <w:bCs/>
            <w:kern w:val="0"/>
            <w:sz w:val="22"/>
          </w:rPr>
          <w:t>Performance</w:t>
        </w:r>
      </w:ins>
      <w:ins w:id="156" w:author="Cecilia" w:date="2022-04-22T13:45:00Z">
        <w:r w:rsidR="00471F22">
          <w:rPr>
            <w:rFonts w:ascii="Myriad Pro" w:hAnsi="Myriad Pro"/>
            <w:kern w:val="0"/>
            <w:sz w:val="22"/>
          </w:rPr>
          <w:t xml:space="preserve">: </w:t>
        </w:r>
      </w:ins>
    </w:p>
    <w:p w14:paraId="6BFCF20B" w14:textId="7D769160" w:rsidR="00386FED" w:rsidRPr="00753DE5" w:rsidRDefault="00906C01" w:rsidP="001F3242">
      <w:pPr>
        <w:rPr>
          <w:rFonts w:ascii="Myriad Pro" w:hAnsi="Myriad Pro"/>
          <w:kern w:val="0"/>
          <w:sz w:val="22"/>
        </w:rPr>
      </w:pPr>
      <w:ins w:id="157" w:author="Allison Eilhardt" w:date="2022-04-21T16:14:00Z">
        <w:r>
          <w:rPr>
            <w:rFonts w:ascii="Myriad Pro" w:hAnsi="Myriad Pro"/>
            <w:kern w:val="0"/>
            <w:sz w:val="22"/>
          </w:rPr>
          <w:t xml:space="preserve">The </w:t>
        </w:r>
      </w:ins>
      <w:ins w:id="158" w:author="Marina Prak - ROE Visual Europe" w:date="2022-04-20T15:20:00Z">
        <w:r w:rsidR="00386FED" w:rsidRPr="00753DE5">
          <w:rPr>
            <w:rFonts w:ascii="Myriad Pro" w:hAnsi="Myriad Pro"/>
            <w:kern w:val="0"/>
            <w:sz w:val="22"/>
          </w:rPr>
          <w:t xml:space="preserve">Graphite </w:t>
        </w:r>
      </w:ins>
      <w:ins w:id="159" w:author="Allison Eilhardt" w:date="2022-04-21T16:14:00Z">
        <w:r>
          <w:rPr>
            <w:rFonts w:ascii="Myriad Pro" w:hAnsi="Myriad Pro"/>
            <w:kern w:val="0"/>
            <w:sz w:val="22"/>
          </w:rPr>
          <w:t xml:space="preserve">panel </w:t>
        </w:r>
      </w:ins>
      <w:ins w:id="160" w:author="Marina Prak - ROE Visual Europe" w:date="2022-04-20T15:22:00Z">
        <w:r w:rsidR="00386FED" w:rsidRPr="00753DE5">
          <w:rPr>
            <w:rFonts w:ascii="Myriad Pro" w:hAnsi="Myriad Pro"/>
            <w:kern w:val="0"/>
            <w:sz w:val="22"/>
          </w:rPr>
          <w:t xml:space="preserve">guarantees </w:t>
        </w:r>
      </w:ins>
      <w:ins w:id="161" w:author="Marina Prak - ROE Visual Europe" w:date="2022-04-20T15:20:00Z">
        <w:del w:id="162" w:author="Allison Eilhardt" w:date="2022-04-21T16:22:00Z">
          <w:r w:rsidR="00386FED" w:rsidRPr="00753DE5" w:rsidDel="00512D1B">
            <w:rPr>
              <w:rFonts w:ascii="Myriad Pro" w:hAnsi="Myriad Pro"/>
              <w:kern w:val="0"/>
              <w:sz w:val="22"/>
            </w:rPr>
            <w:delText>great visual quality</w:delText>
          </w:r>
        </w:del>
      </w:ins>
      <w:ins w:id="163" w:author="Allison Eilhardt" w:date="2022-04-21T16:22:00Z">
        <w:r w:rsidR="00512D1B">
          <w:rPr>
            <w:rFonts w:ascii="Myriad Pro" w:hAnsi="Myriad Pro"/>
            <w:kern w:val="0"/>
            <w:sz w:val="22"/>
          </w:rPr>
          <w:t>an eye-catching visual performance</w:t>
        </w:r>
      </w:ins>
      <w:ins w:id="164" w:author="Marina Prak - ROE Visual Europe" w:date="2022-04-20T15:20:00Z">
        <w:r w:rsidR="00386FED" w:rsidRPr="00753DE5">
          <w:rPr>
            <w:rFonts w:ascii="Myriad Pro" w:hAnsi="Myriad Pro"/>
            <w:kern w:val="0"/>
            <w:sz w:val="22"/>
          </w:rPr>
          <w:t xml:space="preserve"> </w:t>
        </w:r>
      </w:ins>
      <w:ins w:id="165" w:author="Marina Prak - ROE Visual Europe" w:date="2022-04-20T15:39:00Z">
        <w:r w:rsidR="00386FED" w:rsidRPr="00753DE5">
          <w:rPr>
            <w:rFonts w:ascii="Myriad Pro" w:hAnsi="Myriad Pro"/>
            <w:kern w:val="0"/>
            <w:sz w:val="22"/>
          </w:rPr>
          <w:t>through</w:t>
        </w:r>
      </w:ins>
      <w:ins w:id="166" w:author="Marina Prak - ROE Visual Europe" w:date="2022-04-20T15:20:00Z">
        <w:r w:rsidR="00386FED" w:rsidRPr="00753DE5">
          <w:rPr>
            <w:rFonts w:ascii="Myriad Pro" w:hAnsi="Myriad Pro"/>
            <w:kern w:val="0"/>
            <w:sz w:val="22"/>
          </w:rPr>
          <w:t xml:space="preserve"> its </w:t>
        </w:r>
      </w:ins>
      <w:ins w:id="167" w:author="Marina Prak - ROE Visual Europe" w:date="2022-04-20T15:21:00Z">
        <w:del w:id="168" w:author="Allison Eilhardt" w:date="2022-04-21T16:21:00Z">
          <w:r w:rsidR="00386FED" w:rsidRPr="00753DE5" w:rsidDel="00512D1B">
            <w:rPr>
              <w:rFonts w:ascii="Myriad Pro" w:hAnsi="Myriad Pro"/>
              <w:kern w:val="0"/>
              <w:sz w:val="22"/>
            </w:rPr>
            <w:delText>excellent</w:delText>
          </w:r>
        </w:del>
      </w:ins>
      <w:ins w:id="169" w:author="Allison Eilhardt" w:date="2022-04-21T16:22:00Z">
        <w:r w:rsidR="00512D1B">
          <w:rPr>
            <w:rFonts w:ascii="Myriad Pro" w:hAnsi="Myriad Pro"/>
            <w:kern w:val="0"/>
            <w:sz w:val="22"/>
          </w:rPr>
          <w:t>dazzling</w:t>
        </w:r>
      </w:ins>
      <w:ins w:id="170" w:author="Marina Prak - ROE Visual Europe" w:date="2022-04-20T15:21:00Z">
        <w:r w:rsidR="00386FED" w:rsidRPr="00753DE5">
          <w:rPr>
            <w:rFonts w:ascii="Myriad Pro" w:hAnsi="Myriad Pro"/>
            <w:kern w:val="0"/>
            <w:sz w:val="22"/>
          </w:rPr>
          <w:t xml:space="preserve"> brightness</w:t>
        </w:r>
      </w:ins>
      <w:ins w:id="171" w:author="Marina Prak - ROE Visual Europe" w:date="2022-04-20T15:45:00Z">
        <w:r w:rsidR="00386FED">
          <w:rPr>
            <w:rFonts w:ascii="Myriad Pro" w:hAnsi="Myriad Pro"/>
            <w:kern w:val="0"/>
            <w:sz w:val="22"/>
          </w:rPr>
          <w:t xml:space="preserve">, reaching </w:t>
        </w:r>
      </w:ins>
      <w:ins w:id="172" w:author="Marina Prak - ROE Visual Europe" w:date="2022-04-20T15:21:00Z">
        <w:r w:rsidR="00386FED" w:rsidRPr="00753DE5">
          <w:rPr>
            <w:rFonts w:ascii="Myriad Pro" w:hAnsi="Myriad Pro"/>
            <w:kern w:val="0"/>
            <w:sz w:val="22"/>
          </w:rPr>
          <w:t>1500 nits</w:t>
        </w:r>
      </w:ins>
      <w:ins w:id="173" w:author="Marina Prak - ROE Visual Europe" w:date="2022-04-20T15:46:00Z">
        <w:del w:id="174" w:author="Allison Eilhardt" w:date="2022-04-21T16:22:00Z">
          <w:r w:rsidR="00386FED" w:rsidDel="00512D1B">
            <w:rPr>
              <w:rFonts w:ascii="Myriad Pro" w:hAnsi="Myriad Pro"/>
              <w:kern w:val="0"/>
              <w:sz w:val="22"/>
            </w:rPr>
            <w:delText>,</w:delText>
          </w:r>
        </w:del>
      </w:ins>
      <w:ins w:id="175" w:author="Marina Prak - ROE Visual Europe" w:date="2022-04-20T15:21:00Z">
        <w:r w:rsidR="00386FED" w:rsidRPr="00753DE5">
          <w:rPr>
            <w:rFonts w:ascii="Myriad Pro" w:hAnsi="Myriad Pro"/>
            <w:kern w:val="0"/>
            <w:sz w:val="22"/>
          </w:rPr>
          <w:t xml:space="preserve"> a</w:t>
        </w:r>
      </w:ins>
      <w:ins w:id="176" w:author="Marina Prak - ROE Visual Europe" w:date="2022-04-20T15:22:00Z">
        <w:r w:rsidR="00386FED" w:rsidRPr="00753DE5">
          <w:rPr>
            <w:rFonts w:ascii="Myriad Pro" w:hAnsi="Myriad Pro"/>
            <w:kern w:val="0"/>
            <w:sz w:val="22"/>
          </w:rPr>
          <w:t xml:space="preserve">nd </w:t>
        </w:r>
      </w:ins>
      <w:ins w:id="177" w:author="Marina Prak - ROE Visual Europe" w:date="2022-04-20T15:45:00Z">
        <w:r w:rsidR="00386FED">
          <w:rPr>
            <w:rFonts w:ascii="Myriad Pro" w:hAnsi="Myriad Pro"/>
            <w:kern w:val="0"/>
            <w:sz w:val="22"/>
          </w:rPr>
          <w:t>fitted with fine</w:t>
        </w:r>
      </w:ins>
      <w:ins w:id="178" w:author="Marina Prak - ROE Visual Europe" w:date="2022-04-20T15:23:00Z">
        <w:r w:rsidR="00386FED" w:rsidRPr="00753DE5">
          <w:rPr>
            <w:rFonts w:ascii="Myriad Pro" w:hAnsi="Myriad Pro"/>
            <w:kern w:val="0"/>
            <w:sz w:val="22"/>
          </w:rPr>
          <w:t xml:space="preserve"> </w:t>
        </w:r>
      </w:ins>
      <w:ins w:id="179" w:author="Marina Prak - ROE Visual Europe" w:date="2022-04-20T15:39:00Z">
        <w:r w:rsidR="00386FED" w:rsidRPr="00753DE5">
          <w:rPr>
            <w:rFonts w:ascii="Myriad Pro" w:hAnsi="Myriad Pro"/>
            <w:kern w:val="0"/>
            <w:sz w:val="22"/>
          </w:rPr>
          <w:t>pitch</w:t>
        </w:r>
      </w:ins>
      <w:ins w:id="180" w:author="Marina Prak - ROE Visual Europe" w:date="2022-04-20T15:45:00Z">
        <w:r w:rsidR="00386FED">
          <w:rPr>
            <w:rFonts w:ascii="Myriad Pro" w:hAnsi="Myriad Pro"/>
            <w:kern w:val="0"/>
            <w:sz w:val="22"/>
          </w:rPr>
          <w:t xml:space="preserve">, </w:t>
        </w:r>
      </w:ins>
      <w:ins w:id="181" w:author="Marina Prak - ROE Visual Europe" w:date="2022-04-20T15:39:00Z">
        <w:r w:rsidR="00386FED" w:rsidRPr="00753DE5">
          <w:rPr>
            <w:rFonts w:ascii="Myriad Pro" w:hAnsi="Myriad Pro"/>
            <w:kern w:val="0"/>
            <w:sz w:val="22"/>
          </w:rPr>
          <w:t>black</w:t>
        </w:r>
      </w:ins>
      <w:ins w:id="182" w:author="Allison Eilhardt" w:date="2022-04-21T16:22:00Z">
        <w:r w:rsidR="00512D1B">
          <w:rPr>
            <w:rFonts w:ascii="Myriad Pro" w:hAnsi="Myriad Pro"/>
            <w:kern w:val="0"/>
            <w:sz w:val="22"/>
          </w:rPr>
          <w:t>-</w:t>
        </w:r>
      </w:ins>
      <w:ins w:id="183" w:author="Marina Prak - ROE Visual Europe" w:date="2022-04-20T15:22:00Z">
        <w:del w:id="184" w:author="Allison Eilhardt" w:date="2022-04-21T16:22:00Z">
          <w:r w:rsidR="00386FED" w:rsidRPr="00386FED" w:rsidDel="00512D1B">
            <w:rPr>
              <w:rFonts w:ascii="Myriad Pro" w:hAnsi="Myriad Pro"/>
              <w:kern w:val="0"/>
              <w:sz w:val="22"/>
              <w:rPrChange w:id="185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 xml:space="preserve"> </w:delText>
          </w:r>
        </w:del>
        <w:r w:rsidR="00386FED" w:rsidRPr="00386FED">
          <w:rPr>
            <w:rFonts w:ascii="Myriad Pro" w:hAnsi="Myriad Pro"/>
            <w:kern w:val="0"/>
            <w:sz w:val="22"/>
            <w:rPrChange w:id="186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t>body LEDs.</w:t>
        </w:r>
      </w:ins>
      <w:ins w:id="187" w:author="Marina Prak - ROE Visual Europe" w:date="2022-04-20T15:23:00Z">
        <w:r w:rsidR="00386FED" w:rsidRPr="00386FED">
          <w:rPr>
            <w:rFonts w:ascii="Myriad Pro" w:hAnsi="Myriad Pro"/>
            <w:kern w:val="0"/>
            <w:sz w:val="22"/>
            <w:rPrChange w:id="188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t xml:space="preserve"> </w:t>
        </w:r>
      </w:ins>
      <w:ins w:id="189" w:author="Allison Eilhardt" w:date="2022-04-21T16:23:00Z">
        <w:r w:rsidR="00512D1B" w:rsidRPr="009E45C7">
          <w:rPr>
            <w:rFonts w:ascii="Myriad Pro" w:hAnsi="Myriad Pro"/>
            <w:kern w:val="0"/>
            <w:sz w:val="22"/>
          </w:rPr>
          <w:t>The 16-bit grayscales translate into an accurate and vivid color representation,</w:t>
        </w:r>
        <w:r w:rsidR="00512D1B" w:rsidRPr="009E45C7">
          <w:rPr>
            <w:rFonts w:ascii="Myriad Pro" w:hAnsi="Myriad Pro"/>
            <w:b/>
            <w:bCs/>
            <w:kern w:val="0"/>
            <w:sz w:val="22"/>
          </w:rPr>
          <w:t xml:space="preserve"> </w:t>
        </w:r>
        <w:r w:rsidR="00512D1B" w:rsidRPr="009E45C7">
          <w:rPr>
            <w:rFonts w:ascii="Myriad Pro" w:hAnsi="Myriad Pro"/>
            <w:kern w:val="0"/>
            <w:sz w:val="22"/>
          </w:rPr>
          <w:t>while the panel stands out with a stable and reliable performance.</w:t>
        </w:r>
        <w:r w:rsidR="00512D1B">
          <w:rPr>
            <w:rFonts w:ascii="Myriad Pro" w:hAnsi="Myriad Pro"/>
            <w:kern w:val="0"/>
            <w:sz w:val="22"/>
          </w:rPr>
          <w:t xml:space="preserve"> </w:t>
        </w:r>
      </w:ins>
      <w:r w:rsidR="00386FED" w:rsidRPr="00753DE5">
        <w:rPr>
          <w:rFonts w:ascii="Myriad Pro" w:hAnsi="Myriad Pro"/>
          <w:kern w:val="0"/>
          <w:sz w:val="22"/>
        </w:rPr>
        <w:t>Graphite is available in a 2.6 as well as a 3.1-pixel pitch.</w:t>
      </w:r>
    </w:p>
    <w:p w14:paraId="54A39474" w14:textId="0983E225" w:rsidR="00367FEC" w:rsidRPr="00386FED" w:rsidDel="00512D1B" w:rsidRDefault="00386FED" w:rsidP="001F3242">
      <w:pPr>
        <w:rPr>
          <w:del w:id="190" w:author="Allison Eilhardt" w:date="2022-04-21T16:23:00Z"/>
          <w:rFonts w:ascii="Myriad Pro" w:hAnsi="Myriad Pro"/>
          <w:kern w:val="0"/>
          <w:sz w:val="22"/>
          <w:rPrChange w:id="191" w:author="Marina Prak - ROE Visual Europe" w:date="2022-04-20T15:43:00Z">
            <w:rPr>
              <w:del w:id="192" w:author="Allison Eilhardt" w:date="2022-04-21T16:23:00Z"/>
              <w:rFonts w:ascii="Myriad Pro" w:hAnsi="Myriad Pro"/>
              <w:kern w:val="0"/>
              <w:sz w:val="24"/>
              <w:szCs w:val="24"/>
            </w:rPr>
          </w:rPrChange>
        </w:rPr>
      </w:pPr>
      <w:ins w:id="193" w:author="Marina Prak - ROE Visual Europe" w:date="2022-04-20T15:24:00Z">
        <w:del w:id="194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195" w:author="Marina Prak - ROE Visual Europe" w:date="2022-04-20T15:43:00Z">
                <w:rPr>
                  <w:rFonts w:ascii="Myriad Pro" w:hAnsi="Myriad Pro"/>
                  <w:b/>
                  <w:bCs/>
                  <w:kern w:val="0"/>
                  <w:sz w:val="24"/>
                  <w:szCs w:val="24"/>
                </w:rPr>
              </w:rPrChange>
            </w:rPr>
            <w:delText xml:space="preserve">The </w:delText>
          </w:r>
        </w:del>
      </w:ins>
      <w:ins w:id="196" w:author="Marina Prak - ROE Visual Europe" w:date="2022-04-20T15:39:00Z">
        <w:del w:id="197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198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>16-bit</w:delText>
          </w:r>
        </w:del>
      </w:ins>
      <w:ins w:id="199" w:author="Marina Prak - ROE Visual Europe" w:date="2022-04-20T15:24:00Z">
        <w:del w:id="200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201" w:author="Marina Prak - ROE Visual Europe" w:date="2022-04-20T15:43:00Z">
                <w:rPr>
                  <w:rFonts w:ascii="Myriad Pro" w:hAnsi="Myriad Pro"/>
                  <w:b/>
                  <w:bCs/>
                  <w:kern w:val="0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202" w:author="Marina Prak - ROE Visual Europe" w:date="2022-04-20T15:40:00Z">
        <w:del w:id="203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204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>grayscales</w:delText>
          </w:r>
        </w:del>
      </w:ins>
      <w:ins w:id="205" w:author="Marina Prak - ROE Visual Europe" w:date="2022-04-20T15:24:00Z">
        <w:del w:id="206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207" w:author="Marina Prak - ROE Visual Europe" w:date="2022-04-20T15:43:00Z">
                <w:rPr>
                  <w:rFonts w:ascii="Myriad Pro" w:hAnsi="Myriad Pro"/>
                  <w:b/>
                  <w:bCs/>
                  <w:kern w:val="0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208" w:author="Marina Prak - ROE Visual Europe" w:date="2022-04-20T15:39:00Z">
        <w:del w:id="209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210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>translate</w:delText>
          </w:r>
        </w:del>
      </w:ins>
      <w:ins w:id="211" w:author="Marina Prak - ROE Visual Europe" w:date="2022-04-20T15:24:00Z">
        <w:del w:id="212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213" w:author="Marina Prak - ROE Visual Europe" w:date="2022-04-20T15:43:00Z">
                <w:rPr>
                  <w:rFonts w:ascii="Myriad Pro" w:hAnsi="Myriad Pro"/>
                  <w:b/>
                  <w:bCs/>
                  <w:kern w:val="0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214" w:author="Marina Prak - ROE Visual Europe" w:date="2022-04-20T15:39:00Z">
        <w:del w:id="215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216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>into</w:delText>
          </w:r>
        </w:del>
      </w:ins>
      <w:ins w:id="217" w:author="Marina Prak - ROE Visual Europe" w:date="2022-04-20T15:24:00Z">
        <w:del w:id="218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219" w:author="Marina Prak - ROE Visual Europe" w:date="2022-04-20T15:43:00Z">
                <w:rPr>
                  <w:rFonts w:ascii="Myriad Pro" w:hAnsi="Myriad Pro"/>
                  <w:b/>
                  <w:bCs/>
                  <w:kern w:val="0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220" w:author="Marina Prak - ROE Visual Europe" w:date="2022-04-20T15:39:00Z">
        <w:del w:id="221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222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 xml:space="preserve">an </w:delText>
          </w:r>
        </w:del>
      </w:ins>
      <w:ins w:id="223" w:author="Marina Prak - ROE Visual Europe" w:date="2022-04-20T15:24:00Z">
        <w:del w:id="224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225" w:author="Marina Prak - ROE Visual Europe" w:date="2022-04-20T15:43:00Z">
                <w:rPr>
                  <w:rFonts w:ascii="Myriad Pro" w:hAnsi="Myriad Pro"/>
                  <w:b/>
                  <w:bCs/>
                  <w:kern w:val="0"/>
                  <w:sz w:val="24"/>
                  <w:szCs w:val="24"/>
                </w:rPr>
              </w:rPrChange>
            </w:rPr>
            <w:delText xml:space="preserve">accurate and </w:delText>
          </w:r>
        </w:del>
      </w:ins>
      <w:ins w:id="226" w:author="Marina Prak - ROE Visual Europe" w:date="2022-04-20T15:39:00Z">
        <w:del w:id="227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228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>vivid</w:delText>
          </w:r>
        </w:del>
      </w:ins>
      <w:ins w:id="229" w:author="Marina Prak - ROE Visual Europe" w:date="2022-04-20T15:24:00Z">
        <w:del w:id="230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231" w:author="Marina Prak - ROE Visual Europe" w:date="2022-04-20T15:43:00Z">
                <w:rPr>
                  <w:rFonts w:ascii="Myriad Pro" w:hAnsi="Myriad Pro"/>
                  <w:b/>
                  <w:bCs/>
                  <w:kern w:val="0"/>
                  <w:sz w:val="24"/>
                  <w:szCs w:val="24"/>
                </w:rPr>
              </w:rPrChange>
            </w:rPr>
            <w:delText xml:space="preserve"> color representation</w:delText>
          </w:r>
        </w:del>
      </w:ins>
      <w:ins w:id="232" w:author="Marina Prak - ROE Visual Europe" w:date="2022-04-20T15:39:00Z">
        <w:del w:id="233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234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>,</w:delText>
          </w:r>
        </w:del>
      </w:ins>
      <w:ins w:id="235" w:author="Marina Prak - ROE Visual Europe" w:date="2022-04-20T15:23:00Z">
        <w:del w:id="236" w:author="Allison Eilhardt" w:date="2022-04-21T16:23:00Z">
          <w:r w:rsidRPr="00386FED" w:rsidDel="00512D1B">
            <w:rPr>
              <w:rFonts w:ascii="Myriad Pro" w:hAnsi="Myriad Pro"/>
              <w:b/>
              <w:bCs/>
              <w:kern w:val="0"/>
              <w:sz w:val="22"/>
              <w:rPrChange w:id="237" w:author="Marina Prak - ROE Visual Europe" w:date="2022-04-20T15:43:00Z">
                <w:rPr>
                  <w:rFonts w:ascii="Myriad Pro" w:hAnsi="Myriad Pro"/>
                  <w:b/>
                  <w:bCs/>
                  <w:kern w:val="0"/>
                  <w:sz w:val="24"/>
                  <w:szCs w:val="24"/>
                </w:rPr>
              </w:rPrChange>
            </w:rPr>
            <w:delText xml:space="preserve"> </w:delText>
          </w:r>
        </w:del>
      </w:ins>
      <w:del w:id="238" w:author="Allison Eilhardt" w:date="2022-04-21T16:23:00Z">
        <w:r w:rsidR="001B357C" w:rsidRPr="00386FED" w:rsidDel="00512D1B">
          <w:rPr>
            <w:rFonts w:ascii="Myriad Pro" w:hAnsi="Myriad Pro"/>
            <w:b/>
            <w:bCs/>
            <w:kern w:val="0"/>
            <w:sz w:val="22"/>
            <w:rPrChange w:id="239" w:author="Marina Prak - ROE Visual Europe" w:date="2022-04-20T15:43:00Z">
              <w:rPr>
                <w:rFonts w:ascii="Myriad Pro" w:hAnsi="Myriad Pro"/>
                <w:b/>
                <w:bCs/>
                <w:kern w:val="0"/>
                <w:sz w:val="24"/>
                <w:szCs w:val="24"/>
              </w:rPr>
            </w:rPrChange>
          </w:rPr>
          <w:delText>Stunning Visual Effects</w:delText>
        </w:r>
        <w:r w:rsidR="001B357C" w:rsidRPr="00386FED" w:rsidDel="00512D1B">
          <w:rPr>
            <w:rFonts w:ascii="Myriad Pro" w:hAnsi="Myriad Pro"/>
            <w:kern w:val="0"/>
            <w:sz w:val="22"/>
            <w:rPrChange w:id="240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: </w:delText>
        </w:r>
        <w:r w:rsidR="00F00F72" w:rsidRPr="00386FED" w:rsidDel="00512D1B">
          <w:rPr>
            <w:rFonts w:ascii="Myriad Pro" w:hAnsi="Myriad Pro"/>
            <w:kern w:val="0"/>
            <w:sz w:val="22"/>
            <w:rPrChange w:id="241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>Besides all the great characteristics in the installation process, t</w:delText>
        </w:r>
        <w:r w:rsidR="00367FEC" w:rsidRPr="00386FED" w:rsidDel="00512D1B">
          <w:rPr>
            <w:rFonts w:ascii="Myriad Pro" w:hAnsi="Myriad Pro"/>
            <w:kern w:val="0"/>
            <w:sz w:val="22"/>
            <w:rPrChange w:id="242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he focus is still on the </w:delText>
        </w:r>
        <w:r w:rsidR="00A35BDC" w:rsidRPr="00386FED" w:rsidDel="00512D1B">
          <w:rPr>
            <w:rFonts w:ascii="Myriad Pro" w:hAnsi="Myriad Pro"/>
            <w:kern w:val="0"/>
            <w:sz w:val="22"/>
            <w:rPrChange w:id="243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>stunning</w:delText>
        </w:r>
        <w:r w:rsidR="00367FEC" w:rsidRPr="00386FED" w:rsidDel="00512D1B">
          <w:rPr>
            <w:rFonts w:ascii="Myriad Pro" w:hAnsi="Myriad Pro"/>
            <w:kern w:val="0"/>
            <w:sz w:val="22"/>
            <w:rPrChange w:id="244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 visuals</w:delText>
        </w:r>
        <w:r w:rsidR="00F00F72" w:rsidRPr="00386FED" w:rsidDel="00512D1B">
          <w:rPr>
            <w:rFonts w:ascii="Myriad Pro" w:hAnsi="Myriad Pro"/>
            <w:kern w:val="0"/>
            <w:sz w:val="22"/>
            <w:rPrChange w:id="245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>.</w:delText>
        </w:r>
        <w:r w:rsidR="00367FEC" w:rsidRPr="00386FED" w:rsidDel="00512D1B">
          <w:rPr>
            <w:rFonts w:ascii="Myriad Pro" w:hAnsi="Myriad Pro"/>
            <w:kern w:val="0"/>
            <w:sz w:val="22"/>
            <w:rPrChange w:id="246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 </w:delText>
        </w:r>
        <w:r w:rsidR="00EE716C" w:rsidRPr="00386FED" w:rsidDel="00512D1B">
          <w:rPr>
            <w:rFonts w:ascii="Myriad Pro" w:hAnsi="Myriad Pro"/>
            <w:kern w:val="0"/>
            <w:sz w:val="22"/>
            <w:rPrChange w:id="247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>As</w:delText>
        </w:r>
        <w:r w:rsidR="00367FEC" w:rsidRPr="00386FED" w:rsidDel="00512D1B">
          <w:rPr>
            <w:rFonts w:ascii="Myriad Pro" w:hAnsi="Myriad Pro"/>
            <w:kern w:val="0"/>
            <w:sz w:val="22"/>
            <w:rPrChange w:id="248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 a small pitch product </w:delText>
        </w:r>
        <w:r w:rsidR="00EE716C" w:rsidRPr="00386FED" w:rsidDel="00512D1B">
          <w:rPr>
            <w:rFonts w:ascii="Myriad Pro" w:hAnsi="Myriad Pro"/>
            <w:kern w:val="0"/>
            <w:sz w:val="22"/>
            <w:rPrChange w:id="249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with excellent </w:delText>
        </w:r>
        <w:r w:rsidR="00A35BDC" w:rsidRPr="00386FED" w:rsidDel="00512D1B">
          <w:rPr>
            <w:rFonts w:ascii="Myriad Pro" w:hAnsi="Myriad Pro"/>
            <w:kern w:val="0"/>
            <w:sz w:val="22"/>
            <w:rPrChange w:id="250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brightness, </w:delText>
        </w:r>
      </w:del>
      <w:ins w:id="251" w:author="Marina Prak - ROE Visual Europe" w:date="2022-04-20T15:24:00Z">
        <w:del w:id="252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253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 xml:space="preserve">while the panel </w:delText>
          </w:r>
        </w:del>
      </w:ins>
      <w:ins w:id="254" w:author="Marina Prak - ROE Visual Europe" w:date="2022-04-20T15:40:00Z">
        <w:del w:id="255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256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>stands</w:delText>
          </w:r>
        </w:del>
      </w:ins>
      <w:ins w:id="257" w:author="Marina Prak - ROE Visual Europe" w:date="2022-04-20T15:25:00Z">
        <w:del w:id="258" w:author="Allison Eilhardt" w:date="2022-04-21T16:23:00Z">
          <w:r w:rsidRPr="00386FED" w:rsidDel="00512D1B">
            <w:rPr>
              <w:rFonts w:ascii="Myriad Pro" w:hAnsi="Myriad Pro"/>
              <w:kern w:val="0"/>
              <w:sz w:val="22"/>
              <w:rPrChange w:id="259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 xml:space="preserve"> out with a stable and reliable performance.</w:delText>
          </w:r>
        </w:del>
      </w:ins>
      <w:del w:id="260" w:author="Allison Eilhardt" w:date="2022-04-21T16:23:00Z">
        <w:r w:rsidR="00A35BDC" w:rsidRPr="00386FED" w:rsidDel="00512D1B">
          <w:rPr>
            <w:rFonts w:ascii="Myriad Pro" w:hAnsi="Myriad Pro"/>
            <w:kern w:val="0"/>
            <w:sz w:val="22"/>
            <w:rPrChange w:id="261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Graphite </w:delText>
        </w:r>
        <w:r w:rsidR="002516C2" w:rsidRPr="00386FED" w:rsidDel="00512D1B">
          <w:rPr>
            <w:rFonts w:ascii="Myriad Pro" w:hAnsi="Myriad Pro"/>
            <w:kern w:val="0"/>
            <w:sz w:val="22"/>
            <w:rPrChange w:id="262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>presents reliable and vivid images to create immersive experiences for viewers.</w:delText>
        </w:r>
      </w:del>
    </w:p>
    <w:p w14:paraId="00889C43" w14:textId="13DF5E21" w:rsidR="00972B0D" w:rsidRPr="00386FED" w:rsidRDefault="00972B0D" w:rsidP="001F3242">
      <w:pPr>
        <w:rPr>
          <w:rFonts w:ascii="Myriad Pro" w:hAnsi="Myriad Pro"/>
          <w:kern w:val="0"/>
          <w:sz w:val="22"/>
          <w:rPrChange w:id="263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</w:pPr>
    </w:p>
    <w:p w14:paraId="7B2ADCC5" w14:textId="31C73BD3" w:rsidR="00972B0D" w:rsidRPr="00386FED" w:rsidRDefault="003148D2" w:rsidP="001F3242">
      <w:pPr>
        <w:rPr>
          <w:rFonts w:ascii="Myriad Pro" w:hAnsi="Myriad Pro"/>
          <w:kern w:val="0"/>
          <w:sz w:val="22"/>
          <w:rPrChange w:id="264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</w:pPr>
      <w:r w:rsidRPr="00386FED">
        <w:rPr>
          <w:rFonts w:ascii="Myriad Pro" w:hAnsi="Myriad Pro"/>
          <w:kern w:val="0"/>
          <w:sz w:val="22"/>
          <w:rPrChange w:id="265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 xml:space="preserve">Graphite </w:t>
      </w:r>
      <w:r w:rsidR="00386FED" w:rsidRPr="00386FED">
        <w:rPr>
          <w:rFonts w:ascii="Myriad Pro" w:hAnsi="Myriad Pro"/>
          <w:kern w:val="0"/>
          <w:sz w:val="22"/>
          <w:rPrChange w:id="266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 xml:space="preserve">will secure its place in the indoor rental </w:t>
      </w:r>
      <w:r w:rsidR="00AF2297" w:rsidRPr="00386FED">
        <w:rPr>
          <w:rFonts w:ascii="Myriad Pro" w:hAnsi="Myriad Pro"/>
          <w:kern w:val="0"/>
          <w:sz w:val="22"/>
          <w:rPrChange w:id="267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>market</w:t>
      </w:r>
      <w:r w:rsidR="00386FED" w:rsidRPr="00386FED">
        <w:rPr>
          <w:rFonts w:ascii="Myriad Pro" w:hAnsi="Myriad Pro"/>
          <w:kern w:val="0"/>
          <w:sz w:val="22"/>
          <w:rPrChange w:id="268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 xml:space="preserve"> based on its unique </w:t>
      </w:r>
      <w:ins w:id="269" w:author="Allison Eilhardt" w:date="2022-04-21T16:25:00Z">
        <w:r w:rsidR="00512D1B">
          <w:rPr>
            <w:rFonts w:ascii="Myriad Pro" w:hAnsi="Myriad Pro"/>
            <w:kern w:val="0"/>
            <w:sz w:val="22"/>
          </w:rPr>
          <w:t>blend of features</w:t>
        </w:r>
      </w:ins>
      <w:ins w:id="270" w:author="Marina Prak - ROE Visual Europe" w:date="2022-04-20T15:40:00Z">
        <w:del w:id="271" w:author="Allison Eilhardt" w:date="2022-04-21T16:25:00Z">
          <w:r w:rsidR="00386FED" w:rsidRPr="00386FED" w:rsidDel="00512D1B">
            <w:rPr>
              <w:rFonts w:ascii="Myriad Pro" w:hAnsi="Myriad Pro"/>
              <w:kern w:val="0"/>
              <w:sz w:val="22"/>
              <w:rPrChange w:id="272" w:author="Marina Prak - ROE Visual Europe" w:date="2022-04-20T15:43:00Z">
                <w:rPr>
                  <w:rFonts w:ascii="Myriad Pro" w:hAnsi="Myriad Pro"/>
                  <w:kern w:val="0"/>
                  <w:sz w:val="24"/>
                  <w:szCs w:val="24"/>
                </w:rPr>
              </w:rPrChange>
            </w:rPr>
            <w:delText>qualities</w:delText>
          </w:r>
        </w:del>
      </w:ins>
      <w:r w:rsidRPr="00386FED">
        <w:rPr>
          <w:rFonts w:ascii="Myriad Pro" w:hAnsi="Myriad Pro"/>
          <w:kern w:val="0"/>
          <w:sz w:val="22"/>
          <w:rPrChange w:id="273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>. Th</w:t>
      </w:r>
      <w:r w:rsidR="00386FED" w:rsidRPr="00386FED">
        <w:rPr>
          <w:rFonts w:ascii="Myriad Pro" w:hAnsi="Myriad Pro"/>
          <w:kern w:val="0"/>
          <w:sz w:val="22"/>
          <w:rPrChange w:id="274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>is</w:t>
      </w:r>
      <w:r w:rsidRPr="00386FED">
        <w:rPr>
          <w:rFonts w:ascii="Myriad Pro" w:hAnsi="Myriad Pro"/>
          <w:kern w:val="0"/>
          <w:sz w:val="22"/>
          <w:rPrChange w:id="275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 xml:space="preserve"> innovative LED display </w:t>
      </w:r>
      <w:r w:rsidR="00386FED" w:rsidRPr="00386FED">
        <w:rPr>
          <w:rFonts w:ascii="Myriad Pro" w:hAnsi="Myriad Pro"/>
          <w:kern w:val="0"/>
          <w:sz w:val="22"/>
          <w:rPrChange w:id="276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>is the perfect</w:t>
      </w:r>
      <w:r w:rsidRPr="00386FED">
        <w:rPr>
          <w:rFonts w:ascii="Myriad Pro" w:hAnsi="Myriad Pro"/>
          <w:kern w:val="0"/>
          <w:sz w:val="22"/>
          <w:rPrChange w:id="277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 xml:space="preserve"> solution for users</w:t>
      </w:r>
      <w:r w:rsidR="00386FED" w:rsidRPr="00386FED">
        <w:rPr>
          <w:rFonts w:ascii="Myriad Pro" w:hAnsi="Myriad Pro"/>
          <w:kern w:val="0"/>
          <w:sz w:val="22"/>
          <w:rPrChange w:id="278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 xml:space="preserve"> looking for a reliable, efficient, and fine </w:t>
      </w:r>
      <w:r w:rsidRPr="00386FED">
        <w:rPr>
          <w:rFonts w:ascii="Myriad Pro" w:hAnsi="Myriad Pro"/>
          <w:kern w:val="0"/>
          <w:sz w:val="22"/>
          <w:rPrChange w:id="279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 xml:space="preserve">pixel pitch </w:t>
      </w:r>
      <w:r w:rsidR="00386FED" w:rsidRPr="00386FED">
        <w:rPr>
          <w:rFonts w:ascii="Myriad Pro" w:hAnsi="Myriad Pro"/>
          <w:kern w:val="0"/>
          <w:sz w:val="22"/>
          <w:rPrChange w:id="280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>LED display.</w:t>
      </w:r>
    </w:p>
    <w:p w14:paraId="54A58E93" w14:textId="6E5B785D" w:rsidR="008A7E79" w:rsidRPr="00386FED" w:rsidRDefault="008A7E79" w:rsidP="001F3242">
      <w:pPr>
        <w:rPr>
          <w:rFonts w:ascii="Myriad Pro" w:hAnsi="Myriad Pro"/>
          <w:kern w:val="0"/>
          <w:sz w:val="22"/>
          <w:rPrChange w:id="281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</w:pPr>
    </w:p>
    <w:p w14:paraId="46257541" w14:textId="6ED84567" w:rsidR="008A7E79" w:rsidRPr="00753DE5" w:rsidRDefault="008A7E79" w:rsidP="001F3242">
      <w:pPr>
        <w:rPr>
          <w:rFonts w:ascii="Myriad Pro" w:hAnsi="Myriad Pro"/>
          <w:kern w:val="0"/>
          <w:sz w:val="22"/>
        </w:rPr>
      </w:pPr>
      <w:r w:rsidRPr="00386FED">
        <w:rPr>
          <w:rFonts w:ascii="Myriad Pro" w:hAnsi="Myriad Pro"/>
          <w:kern w:val="0"/>
          <w:sz w:val="22"/>
          <w:rPrChange w:id="282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>“</w:t>
      </w:r>
      <w:ins w:id="283" w:author="Marina Prak - ROE Visual Europe" w:date="2022-04-20T15:28:00Z">
        <w:r w:rsidR="00386FED" w:rsidRPr="00386FED">
          <w:rPr>
            <w:rFonts w:ascii="Myriad Pro" w:hAnsi="Myriad Pro"/>
            <w:kern w:val="0"/>
            <w:sz w:val="22"/>
            <w:rPrChange w:id="284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t xml:space="preserve">Now </w:t>
        </w:r>
      </w:ins>
      <w:ins w:id="285" w:author="Allison Eilhardt" w:date="2022-04-21T16:31:00Z">
        <w:r w:rsidR="007320AA">
          <w:rPr>
            <w:rFonts w:ascii="Myriad Pro" w:hAnsi="Myriad Pro"/>
            <w:kern w:val="0"/>
            <w:sz w:val="22"/>
          </w:rPr>
          <w:t xml:space="preserve">that </w:t>
        </w:r>
      </w:ins>
      <w:ins w:id="286" w:author="Marina Prak - ROE Visual Europe" w:date="2022-04-20T15:28:00Z">
        <w:r w:rsidR="00386FED" w:rsidRPr="00753DE5">
          <w:rPr>
            <w:rFonts w:ascii="Myriad Pro" w:hAnsi="Myriad Pro"/>
            <w:kern w:val="0"/>
            <w:sz w:val="22"/>
          </w:rPr>
          <w:t xml:space="preserve">the </w:t>
        </w:r>
      </w:ins>
      <w:r w:rsidR="004D48FB" w:rsidRPr="00753DE5">
        <w:rPr>
          <w:rFonts w:ascii="Myriad Pro" w:hAnsi="Myriad Pro"/>
          <w:kern w:val="0"/>
          <w:sz w:val="22"/>
        </w:rPr>
        <w:t>global rental market</w:t>
      </w:r>
      <w:ins w:id="287" w:author="Marina Prak - ROE Visual Europe" w:date="2022-04-20T15:28:00Z">
        <w:r w:rsidR="00386FED" w:rsidRPr="00753DE5">
          <w:rPr>
            <w:rFonts w:ascii="Myriad Pro" w:hAnsi="Myriad Pro"/>
            <w:kern w:val="0"/>
            <w:sz w:val="22"/>
          </w:rPr>
          <w:t xml:space="preserve"> for LED display is fast-p</w:t>
        </w:r>
      </w:ins>
      <w:ins w:id="288" w:author="Marina Prak - ROE Visual Europe" w:date="2022-04-20T15:29:00Z">
        <w:r w:rsidR="00386FED" w:rsidRPr="00753DE5">
          <w:rPr>
            <w:rFonts w:ascii="Myriad Pro" w:hAnsi="Myriad Pro"/>
            <w:kern w:val="0"/>
            <w:sz w:val="22"/>
          </w:rPr>
          <w:t xml:space="preserve">aced </w:t>
        </w:r>
      </w:ins>
      <w:ins w:id="289" w:author="Marina Prak - ROE Visual Europe" w:date="2022-04-20T15:28:00Z">
        <w:r w:rsidR="00386FED" w:rsidRPr="00753DE5">
          <w:rPr>
            <w:rFonts w:ascii="Myriad Pro" w:hAnsi="Myriad Pro"/>
            <w:kern w:val="0"/>
            <w:sz w:val="22"/>
          </w:rPr>
          <w:t>recovering</w:t>
        </w:r>
      </w:ins>
      <w:r w:rsidR="004D48FB" w:rsidRPr="00753DE5">
        <w:rPr>
          <w:rFonts w:ascii="Myriad Pro" w:hAnsi="Myriad Pro"/>
          <w:kern w:val="0"/>
          <w:sz w:val="22"/>
        </w:rPr>
        <w:t xml:space="preserve">, Graphite </w:t>
      </w:r>
      <w:ins w:id="290" w:author="Marina Prak - ROE Visual Europe" w:date="2022-04-20T15:29:00Z">
        <w:r w:rsidR="00386FED" w:rsidRPr="00753DE5">
          <w:rPr>
            <w:rFonts w:ascii="Myriad Pro" w:hAnsi="Myriad Pro"/>
            <w:kern w:val="0"/>
            <w:sz w:val="22"/>
          </w:rPr>
          <w:t>fill</w:t>
        </w:r>
      </w:ins>
      <w:ins w:id="291" w:author="Marina Prak - ROE Visual Europe" w:date="2022-04-20T15:47:00Z">
        <w:r w:rsidR="00386FED">
          <w:rPr>
            <w:rFonts w:ascii="Myriad Pro" w:hAnsi="Myriad Pro"/>
            <w:kern w:val="0"/>
            <w:sz w:val="22"/>
          </w:rPr>
          <w:t>s</w:t>
        </w:r>
      </w:ins>
      <w:ins w:id="292" w:author="Marina Prak - ROE Visual Europe" w:date="2022-04-20T15:29:00Z">
        <w:r w:rsidR="00386FED" w:rsidRPr="00753DE5">
          <w:rPr>
            <w:rFonts w:ascii="Myriad Pro" w:hAnsi="Myriad Pro"/>
            <w:kern w:val="0"/>
            <w:sz w:val="22"/>
          </w:rPr>
          <w:t xml:space="preserve"> the gap for </w:t>
        </w:r>
      </w:ins>
      <w:ins w:id="293" w:author="Marina Prak - ROE Visual Europe" w:date="2022-04-20T15:40:00Z">
        <w:r w:rsidR="00386FED" w:rsidRPr="00753DE5">
          <w:rPr>
            <w:rFonts w:ascii="Myriad Pro" w:hAnsi="Myriad Pro"/>
            <w:kern w:val="0"/>
            <w:sz w:val="22"/>
          </w:rPr>
          <w:t xml:space="preserve">the </w:t>
        </w:r>
      </w:ins>
      <w:r w:rsidR="004D48FB" w:rsidRPr="00753DE5">
        <w:rPr>
          <w:rFonts w:ascii="Myriad Pro" w:hAnsi="Myriad Pro"/>
          <w:kern w:val="0"/>
          <w:sz w:val="22"/>
        </w:rPr>
        <w:t>growing demand</w:t>
      </w:r>
      <w:r w:rsidR="00386FED" w:rsidRPr="00753DE5">
        <w:rPr>
          <w:rFonts w:ascii="Myriad Pro" w:hAnsi="Myriad Pro"/>
          <w:kern w:val="0"/>
          <w:sz w:val="22"/>
        </w:rPr>
        <w:t xml:space="preserve"> for </w:t>
      </w:r>
      <w:r w:rsidR="00386FED">
        <w:rPr>
          <w:rFonts w:ascii="Myriad Pro" w:hAnsi="Myriad Pro"/>
          <w:kern w:val="0"/>
          <w:sz w:val="22"/>
        </w:rPr>
        <w:t>an</w:t>
      </w:r>
      <w:r w:rsidR="00386FED" w:rsidRPr="00753DE5">
        <w:rPr>
          <w:rFonts w:ascii="Myriad Pro" w:hAnsi="Myriad Pro"/>
          <w:kern w:val="0"/>
          <w:sz w:val="22"/>
        </w:rPr>
        <w:t xml:space="preserve"> </w:t>
      </w:r>
      <w:r w:rsidR="00386FED">
        <w:rPr>
          <w:rFonts w:ascii="Myriad Pro" w:hAnsi="Myriad Pro"/>
          <w:kern w:val="0"/>
          <w:sz w:val="22"/>
        </w:rPr>
        <w:t xml:space="preserve">efficient </w:t>
      </w:r>
      <w:r w:rsidR="00386FED" w:rsidRPr="00753DE5">
        <w:rPr>
          <w:rFonts w:ascii="Myriad Pro" w:hAnsi="Myriad Pro"/>
          <w:kern w:val="0"/>
          <w:sz w:val="22"/>
        </w:rPr>
        <w:t>indoor LED display</w:t>
      </w:r>
      <w:r w:rsidR="00A212DF" w:rsidRPr="00753DE5">
        <w:rPr>
          <w:rFonts w:ascii="Myriad Pro" w:hAnsi="Myriad Pro"/>
          <w:kern w:val="0"/>
          <w:sz w:val="22"/>
        </w:rPr>
        <w:t xml:space="preserve">. Graphite possesses all features </w:t>
      </w:r>
      <w:ins w:id="294" w:author="Marina Prak - ROE Visual Europe" w:date="2022-04-20T15:29:00Z">
        <w:r w:rsidR="00386FED" w:rsidRPr="00753DE5">
          <w:rPr>
            <w:rFonts w:ascii="Myriad Pro" w:hAnsi="Myriad Pro"/>
            <w:kern w:val="0"/>
            <w:sz w:val="22"/>
          </w:rPr>
          <w:t xml:space="preserve">required </w:t>
        </w:r>
      </w:ins>
      <w:r w:rsidR="00A212DF" w:rsidRPr="00753DE5">
        <w:rPr>
          <w:rFonts w:ascii="Myriad Pro" w:hAnsi="Myriad Pro"/>
          <w:kern w:val="0"/>
          <w:sz w:val="22"/>
        </w:rPr>
        <w:t>in the rental market</w:t>
      </w:r>
      <w:ins w:id="295" w:author="Allison Eilhardt" w:date="2022-04-21T16:32:00Z">
        <w:r w:rsidR="007320AA">
          <w:rPr>
            <w:rFonts w:ascii="Myriad Pro" w:hAnsi="Myriad Pro"/>
            <w:kern w:val="0"/>
            <w:sz w:val="22"/>
          </w:rPr>
          <w:t xml:space="preserve"> and more</w:t>
        </w:r>
      </w:ins>
      <w:ins w:id="296" w:author="Marina Prak - ROE Visual Europe" w:date="2022-04-20T15:41:00Z">
        <w:r w:rsidR="00386FED" w:rsidRPr="00753DE5">
          <w:rPr>
            <w:rFonts w:ascii="Myriad Pro" w:hAnsi="Myriad Pro"/>
            <w:kern w:val="0"/>
            <w:sz w:val="22"/>
          </w:rPr>
          <w:t>. The panel design focuses</w:t>
        </w:r>
      </w:ins>
      <w:ins w:id="297" w:author="Marina Prak - ROE Visual Europe" w:date="2022-04-20T15:29:00Z">
        <w:r w:rsidR="00386FED" w:rsidRPr="00753DE5">
          <w:rPr>
            <w:rFonts w:ascii="Myriad Pro" w:hAnsi="Myriad Pro"/>
            <w:kern w:val="0"/>
            <w:sz w:val="22"/>
          </w:rPr>
          <w:t xml:space="preserve"> on </w:t>
        </w:r>
      </w:ins>
      <w:ins w:id="298" w:author="Marina Prak - ROE Visual Europe" w:date="2022-04-20T15:30:00Z">
        <w:r w:rsidR="00386FED" w:rsidRPr="00753DE5">
          <w:rPr>
            <w:rFonts w:ascii="Myriad Pro" w:hAnsi="Myriad Pro"/>
            <w:kern w:val="0"/>
            <w:sz w:val="22"/>
          </w:rPr>
          <w:t xml:space="preserve">fast and efficient </w:t>
        </w:r>
      </w:ins>
      <w:r w:rsidR="00A212DF" w:rsidRPr="00753DE5">
        <w:rPr>
          <w:rFonts w:ascii="Myriad Pro" w:hAnsi="Myriad Pro"/>
          <w:kern w:val="0"/>
          <w:sz w:val="22"/>
        </w:rPr>
        <w:t>installation</w:t>
      </w:r>
      <w:ins w:id="299" w:author="Marina Prak - ROE Visual Europe" w:date="2022-04-20T15:30:00Z">
        <w:r w:rsidR="00386FED" w:rsidRPr="00753DE5">
          <w:rPr>
            <w:rFonts w:ascii="Myriad Pro" w:hAnsi="Myriad Pro"/>
            <w:kern w:val="0"/>
            <w:sz w:val="22"/>
          </w:rPr>
          <w:t xml:space="preserve"> </w:t>
        </w:r>
        <w:del w:id="300" w:author="Allison Eilhardt" w:date="2022-04-21T16:32:00Z">
          <w:r w:rsidR="00386FED" w:rsidRPr="00753DE5" w:rsidDel="007320AA">
            <w:rPr>
              <w:rFonts w:ascii="Myriad Pro" w:hAnsi="Myriad Pro"/>
              <w:kern w:val="0"/>
              <w:sz w:val="22"/>
            </w:rPr>
            <w:delText>and</w:delText>
          </w:r>
        </w:del>
      </w:ins>
      <w:ins w:id="301" w:author="Allison Eilhardt" w:date="2022-04-21T16:32:00Z">
        <w:r w:rsidR="007320AA">
          <w:rPr>
            <w:rFonts w:ascii="Myriad Pro" w:hAnsi="Myriad Pro"/>
            <w:kern w:val="0"/>
            <w:sz w:val="22"/>
          </w:rPr>
          <w:t>while providing an</w:t>
        </w:r>
      </w:ins>
      <w:r w:rsidR="00386FED" w:rsidRPr="00753DE5">
        <w:rPr>
          <w:rFonts w:ascii="Myriad Pro" w:hAnsi="Myriad Pro"/>
          <w:kern w:val="0"/>
          <w:sz w:val="22"/>
        </w:rPr>
        <w:t xml:space="preserve"> excellent visual performance</w:t>
      </w:r>
      <w:ins w:id="302" w:author="Marina Prak - ROE Visual Europe" w:date="2022-04-20T15:40:00Z">
        <w:r w:rsidR="00386FED" w:rsidRPr="00753DE5">
          <w:rPr>
            <w:rFonts w:ascii="Myriad Pro" w:hAnsi="Myriad Pro"/>
            <w:kern w:val="0"/>
            <w:sz w:val="22"/>
          </w:rPr>
          <w:t>,</w:t>
        </w:r>
      </w:ins>
      <w:r w:rsidRPr="00753DE5">
        <w:rPr>
          <w:rFonts w:ascii="Myriad Pro" w:hAnsi="Myriad Pro"/>
          <w:kern w:val="0"/>
          <w:sz w:val="22"/>
        </w:rPr>
        <w:t>”</w:t>
      </w:r>
      <w:r w:rsidR="00815250" w:rsidRPr="00753DE5">
        <w:rPr>
          <w:rFonts w:ascii="Myriad Pro" w:hAnsi="Myriad Pro"/>
          <w:kern w:val="0"/>
          <w:sz w:val="22"/>
        </w:rPr>
        <w:t xml:space="preserve"> </w:t>
      </w:r>
      <w:ins w:id="303" w:author="Marina Prak - ROE Visual Europe" w:date="2022-04-20T15:30:00Z">
        <w:r w:rsidR="00386FED" w:rsidRPr="00753DE5">
          <w:rPr>
            <w:rFonts w:ascii="Myriad Pro" w:hAnsi="Myriad Pro"/>
            <w:kern w:val="0"/>
            <w:sz w:val="22"/>
          </w:rPr>
          <w:t xml:space="preserve">states </w:t>
        </w:r>
      </w:ins>
      <w:r w:rsidR="00815250" w:rsidRPr="00753DE5">
        <w:rPr>
          <w:rFonts w:ascii="Myriad Pro" w:hAnsi="Myriad Pro"/>
          <w:kern w:val="0"/>
          <w:sz w:val="22"/>
        </w:rPr>
        <w:t>G</w:t>
      </w:r>
      <w:r w:rsidR="00BF00BD" w:rsidRPr="00753DE5">
        <w:rPr>
          <w:rFonts w:ascii="Myriad Pro" w:hAnsi="Myriad Pro"/>
          <w:kern w:val="0"/>
          <w:sz w:val="22"/>
        </w:rPr>
        <w:t xml:space="preserve">race </w:t>
      </w:r>
      <w:proofErr w:type="spellStart"/>
      <w:r w:rsidR="00BF00BD" w:rsidRPr="00753DE5">
        <w:rPr>
          <w:rFonts w:ascii="Myriad Pro" w:hAnsi="Myriad Pro"/>
          <w:kern w:val="0"/>
          <w:sz w:val="22"/>
        </w:rPr>
        <w:t>Kuo</w:t>
      </w:r>
      <w:proofErr w:type="spellEnd"/>
      <w:r w:rsidR="00815250" w:rsidRPr="00753DE5">
        <w:rPr>
          <w:rFonts w:ascii="Myriad Pro" w:hAnsi="Myriad Pro"/>
          <w:kern w:val="0"/>
          <w:sz w:val="22"/>
        </w:rPr>
        <w:t>, Sales Director at ROE Visual, “</w:t>
      </w:r>
      <w:del w:id="304" w:author="Allison Eilhardt" w:date="2022-04-21T16:32:00Z">
        <w:r w:rsidR="00320F83" w:rsidRPr="00753DE5" w:rsidDel="007320AA">
          <w:rPr>
            <w:rFonts w:ascii="Myriad Pro" w:hAnsi="Myriad Pro"/>
            <w:kern w:val="0"/>
            <w:sz w:val="22"/>
          </w:rPr>
          <w:delText xml:space="preserve"> </w:delText>
        </w:r>
      </w:del>
      <w:ins w:id="305" w:author="Marina Prak - ROE Visual Europe" w:date="2022-04-20T15:30:00Z">
        <w:del w:id="306" w:author="Allison Eilhardt" w:date="2022-04-21T16:33:00Z">
          <w:r w:rsidR="00386FED" w:rsidRPr="00753DE5" w:rsidDel="007320AA">
            <w:rPr>
              <w:rFonts w:ascii="Myriad Pro" w:hAnsi="Myriad Pro"/>
              <w:kern w:val="0"/>
              <w:sz w:val="22"/>
            </w:rPr>
            <w:delText xml:space="preserve">Sporting </w:delText>
          </w:r>
        </w:del>
      </w:ins>
      <w:del w:id="307" w:author="Allison Eilhardt" w:date="2022-04-21T16:33:00Z">
        <w:r w:rsidR="00320F83" w:rsidRPr="00753DE5" w:rsidDel="007320AA">
          <w:rPr>
            <w:rFonts w:ascii="Myriad Pro" w:hAnsi="Myriad Pro"/>
            <w:kern w:val="0"/>
            <w:sz w:val="22"/>
          </w:rPr>
          <w:delText>s</w:delText>
        </w:r>
        <w:r w:rsidR="00755F72" w:rsidRPr="00753DE5" w:rsidDel="007320AA">
          <w:rPr>
            <w:rFonts w:ascii="Myriad Pro" w:hAnsi="Myriad Pro"/>
            <w:kern w:val="0"/>
            <w:sz w:val="22"/>
          </w:rPr>
          <w:delText>uperior visual</w:delText>
        </w:r>
        <w:r w:rsidR="00320F83" w:rsidRPr="00753DE5" w:rsidDel="007320AA">
          <w:rPr>
            <w:rFonts w:ascii="Myriad Pro" w:hAnsi="Myriad Pro"/>
            <w:kern w:val="0"/>
            <w:sz w:val="22"/>
          </w:rPr>
          <w:delText>s</w:delText>
        </w:r>
        <w:r w:rsidR="008B5132" w:rsidRPr="00753DE5" w:rsidDel="007320AA">
          <w:rPr>
            <w:rFonts w:ascii="Myriad Pro" w:hAnsi="Myriad Pro"/>
            <w:kern w:val="0"/>
            <w:sz w:val="22"/>
          </w:rPr>
          <w:delText xml:space="preserve"> as </w:delText>
        </w:r>
        <w:r w:rsidR="00386FED" w:rsidRPr="00753DE5" w:rsidDel="007320AA">
          <w:rPr>
            <w:rFonts w:ascii="Myriad Pro" w:hAnsi="Myriad Pro"/>
            <w:kern w:val="0"/>
            <w:sz w:val="22"/>
          </w:rPr>
          <w:delText xml:space="preserve">you may expect of an ROE Visual LED panel. </w:delText>
        </w:r>
      </w:del>
      <w:r w:rsidR="00386FED" w:rsidRPr="00753DE5">
        <w:rPr>
          <w:rFonts w:ascii="Myriad Pro" w:hAnsi="Myriad Pro"/>
          <w:kern w:val="0"/>
          <w:sz w:val="22"/>
        </w:rPr>
        <w:t>We</w:t>
      </w:r>
      <w:r w:rsidR="00755F72" w:rsidRPr="00753DE5">
        <w:rPr>
          <w:rFonts w:ascii="Myriad Pro" w:hAnsi="Myriad Pro"/>
          <w:kern w:val="0"/>
          <w:sz w:val="22"/>
        </w:rPr>
        <w:t xml:space="preserve"> </w:t>
      </w:r>
      <w:r w:rsidR="00013745" w:rsidRPr="00753DE5">
        <w:rPr>
          <w:rFonts w:ascii="Myriad Pro" w:hAnsi="Myriad Pro"/>
          <w:kern w:val="0"/>
          <w:sz w:val="22"/>
        </w:rPr>
        <w:t>believe that</w:t>
      </w:r>
      <w:r w:rsidR="00A212DF" w:rsidRPr="00753DE5">
        <w:rPr>
          <w:rFonts w:ascii="Myriad Pro" w:hAnsi="Myriad Pro"/>
          <w:kern w:val="0"/>
          <w:sz w:val="22"/>
        </w:rPr>
        <w:t xml:space="preserve"> </w:t>
      </w:r>
      <w:r w:rsidR="00386FED" w:rsidRPr="00753DE5">
        <w:rPr>
          <w:rFonts w:ascii="Myriad Pro" w:hAnsi="Myriad Pro"/>
          <w:kern w:val="0"/>
          <w:sz w:val="22"/>
        </w:rPr>
        <w:t>Graphite</w:t>
      </w:r>
      <w:r w:rsidR="00013745" w:rsidRPr="00753DE5">
        <w:rPr>
          <w:rFonts w:ascii="Myriad Pro" w:hAnsi="Myriad Pro"/>
          <w:kern w:val="0"/>
          <w:sz w:val="22"/>
        </w:rPr>
        <w:t xml:space="preserve"> </w:t>
      </w:r>
      <w:r w:rsidR="00386FED" w:rsidRPr="00753DE5">
        <w:rPr>
          <w:rFonts w:ascii="Myriad Pro" w:hAnsi="Myriad Pro"/>
          <w:kern w:val="0"/>
          <w:sz w:val="22"/>
        </w:rPr>
        <w:t>will be soon favored by rental houses globally</w:t>
      </w:r>
      <w:ins w:id="308" w:author="Allison Eilhardt" w:date="2022-04-21T16:33:00Z">
        <w:r w:rsidR="007320AA">
          <w:rPr>
            <w:rFonts w:ascii="Myriad Pro" w:hAnsi="Myriad Pro"/>
            <w:kern w:val="0"/>
            <w:sz w:val="22"/>
          </w:rPr>
          <w:t xml:space="preserve"> for its </w:t>
        </w:r>
      </w:ins>
      <w:ins w:id="309" w:author="Allison Eilhardt" w:date="2022-04-21T16:34:00Z">
        <w:r w:rsidR="007320AA">
          <w:rPr>
            <w:rFonts w:ascii="Myriad Pro" w:hAnsi="Myriad Pro"/>
            <w:kern w:val="0"/>
            <w:sz w:val="22"/>
          </w:rPr>
          <w:t>unparalleled</w:t>
        </w:r>
      </w:ins>
      <w:ins w:id="310" w:author="Allison Eilhardt" w:date="2022-04-21T16:33:00Z">
        <w:r w:rsidR="007320AA">
          <w:rPr>
            <w:rFonts w:ascii="Myriad Pro" w:hAnsi="Myriad Pro"/>
            <w:kern w:val="0"/>
            <w:sz w:val="22"/>
          </w:rPr>
          <w:t xml:space="preserve"> features</w:t>
        </w:r>
      </w:ins>
      <w:ins w:id="311" w:author="Allison Eilhardt" w:date="2022-04-21T16:34:00Z">
        <w:r w:rsidR="007320AA">
          <w:rPr>
            <w:rFonts w:ascii="Myriad Pro" w:hAnsi="Myriad Pro"/>
            <w:kern w:val="0"/>
            <w:sz w:val="22"/>
          </w:rPr>
          <w:t xml:space="preserve"> in the space</w:t>
        </w:r>
      </w:ins>
      <w:r w:rsidR="00386FED" w:rsidRPr="00753DE5">
        <w:rPr>
          <w:rFonts w:ascii="Myriad Pro" w:hAnsi="Myriad Pro"/>
          <w:kern w:val="0"/>
          <w:sz w:val="22"/>
        </w:rPr>
        <w:t>.”</w:t>
      </w:r>
    </w:p>
    <w:p w14:paraId="4567AB7B" w14:textId="77777777" w:rsidR="00943828" w:rsidRPr="00753DE5" w:rsidRDefault="00943828" w:rsidP="001F3242">
      <w:pPr>
        <w:rPr>
          <w:rFonts w:ascii="Myriad Pro" w:hAnsi="Myriad Pro"/>
          <w:kern w:val="0"/>
          <w:sz w:val="22"/>
        </w:rPr>
      </w:pPr>
    </w:p>
    <w:p w14:paraId="06D87946" w14:textId="1F27B08C" w:rsidR="00687C84" w:rsidRPr="00753DE5" w:rsidRDefault="007320AA" w:rsidP="00A04E4C">
      <w:pPr>
        <w:rPr>
          <w:rFonts w:ascii="Myriad Pro" w:hAnsi="Myriad Pro"/>
          <w:kern w:val="0"/>
          <w:sz w:val="22"/>
        </w:rPr>
      </w:pPr>
      <w:ins w:id="312" w:author="Allison Eilhardt" w:date="2022-04-21T16:34:00Z">
        <w:r>
          <w:rPr>
            <w:rFonts w:ascii="Myriad Pro" w:hAnsi="Myriad Pro"/>
            <w:kern w:val="0"/>
            <w:sz w:val="22"/>
          </w:rPr>
          <w:lastRenderedPageBreak/>
          <w:t xml:space="preserve">The </w:t>
        </w:r>
      </w:ins>
      <w:r w:rsidR="001F3242" w:rsidRPr="00753DE5">
        <w:rPr>
          <w:rFonts w:ascii="Myriad Pro" w:hAnsi="Myriad Pro"/>
          <w:kern w:val="0"/>
          <w:sz w:val="22"/>
        </w:rPr>
        <w:t>ROE Visual</w:t>
      </w:r>
      <w:ins w:id="313" w:author="Allison Eilhardt" w:date="2022-04-21T16:34:00Z">
        <w:r>
          <w:rPr>
            <w:rFonts w:ascii="Myriad Pro" w:hAnsi="Myriad Pro"/>
            <w:kern w:val="0"/>
            <w:sz w:val="22"/>
          </w:rPr>
          <w:t xml:space="preserve"> team will be presenting</w:t>
        </w:r>
      </w:ins>
      <w:r w:rsidR="001F3242" w:rsidRPr="00753DE5">
        <w:rPr>
          <w:rFonts w:ascii="Myriad Pro" w:hAnsi="Myriad Pro"/>
          <w:kern w:val="0"/>
          <w:sz w:val="22"/>
        </w:rPr>
        <w:t xml:space="preserve"> </w:t>
      </w:r>
      <w:del w:id="314" w:author="Allison Eilhardt" w:date="2022-04-21T16:34:00Z">
        <w:r w:rsidR="00386FED" w:rsidRPr="00753DE5" w:rsidDel="007320AA">
          <w:rPr>
            <w:rFonts w:ascii="Myriad Pro" w:hAnsi="Myriad Pro"/>
            <w:kern w:val="0"/>
            <w:sz w:val="22"/>
          </w:rPr>
          <w:delText>present</w:delText>
        </w:r>
        <w:r w:rsidR="00386FED" w:rsidDel="007320AA">
          <w:rPr>
            <w:rFonts w:ascii="Myriad Pro" w:hAnsi="Myriad Pro"/>
            <w:kern w:val="0"/>
            <w:sz w:val="22"/>
          </w:rPr>
          <w:delText>s</w:delText>
        </w:r>
        <w:r w:rsidR="00386FED" w:rsidRPr="00386FED" w:rsidDel="007320AA">
          <w:rPr>
            <w:rFonts w:ascii="Myriad Pro" w:hAnsi="Myriad Pro"/>
            <w:kern w:val="0"/>
            <w:sz w:val="22"/>
            <w:rPrChange w:id="315" w:author="Marina Prak - ROE Visual Europe" w:date="2022-04-20T15:43:00Z">
              <w:rPr>
                <w:rFonts w:ascii="Myriad Pro" w:hAnsi="Myriad Pro"/>
                <w:kern w:val="0"/>
                <w:sz w:val="24"/>
                <w:szCs w:val="24"/>
              </w:rPr>
            </w:rPrChange>
          </w:rPr>
          <w:delText xml:space="preserve"> </w:delText>
        </w:r>
      </w:del>
      <w:r w:rsidR="00386FED" w:rsidRPr="00386FED">
        <w:rPr>
          <w:rFonts w:ascii="Myriad Pro" w:hAnsi="Myriad Pro"/>
          <w:kern w:val="0"/>
          <w:sz w:val="22"/>
          <w:rPrChange w:id="316" w:author="Marina Prak - ROE Visual Europe" w:date="2022-04-20T15:43:00Z">
            <w:rPr>
              <w:rFonts w:ascii="Myriad Pro" w:hAnsi="Myriad Pro"/>
              <w:kern w:val="0"/>
              <w:sz w:val="24"/>
              <w:szCs w:val="24"/>
            </w:rPr>
          </w:rPrChange>
        </w:rPr>
        <w:t xml:space="preserve">Graphite </w:t>
      </w:r>
      <w:ins w:id="317" w:author="Allison Eilhardt" w:date="2022-04-21T16:35:00Z">
        <w:r>
          <w:rPr>
            <w:rFonts w:ascii="Myriad Pro" w:hAnsi="Myriad Pro"/>
            <w:kern w:val="0"/>
            <w:sz w:val="22"/>
          </w:rPr>
          <w:t xml:space="preserve">globally </w:t>
        </w:r>
      </w:ins>
      <w:r w:rsidR="00386FED" w:rsidRPr="00753DE5">
        <w:rPr>
          <w:rFonts w:ascii="Myriad Pro" w:hAnsi="Myriad Pro"/>
          <w:kern w:val="0"/>
          <w:sz w:val="22"/>
        </w:rPr>
        <w:t xml:space="preserve">at several </w:t>
      </w:r>
      <w:ins w:id="318" w:author="Allison Eilhardt" w:date="2022-04-21T16:35:00Z">
        <w:r>
          <w:rPr>
            <w:rFonts w:ascii="Myriad Pro" w:hAnsi="Myriad Pro"/>
            <w:kern w:val="0"/>
            <w:sz w:val="22"/>
          </w:rPr>
          <w:t xml:space="preserve">upcoming </w:t>
        </w:r>
      </w:ins>
      <w:r w:rsidR="00386FED" w:rsidRPr="00753DE5">
        <w:rPr>
          <w:rFonts w:ascii="Myriad Pro" w:hAnsi="Myriad Pro"/>
          <w:kern w:val="0"/>
          <w:sz w:val="22"/>
        </w:rPr>
        <w:t>exhibitions</w:t>
      </w:r>
      <w:del w:id="319" w:author="Allison Eilhardt" w:date="2022-04-21T16:35:00Z">
        <w:r w:rsidR="00386FED" w:rsidRPr="00753DE5" w:rsidDel="007320AA">
          <w:rPr>
            <w:rFonts w:ascii="Myriad Pro" w:hAnsi="Myriad Pro"/>
            <w:kern w:val="0"/>
            <w:sz w:val="22"/>
          </w:rPr>
          <w:delText xml:space="preserve"> globally</w:delText>
        </w:r>
      </w:del>
      <w:r w:rsidR="00386FED">
        <w:rPr>
          <w:rFonts w:ascii="Myriad Pro" w:hAnsi="Myriad Pro"/>
          <w:kern w:val="0"/>
          <w:sz w:val="22"/>
        </w:rPr>
        <w:t>, such as</w:t>
      </w:r>
      <w:r w:rsidR="00386FED" w:rsidRPr="00753DE5">
        <w:rPr>
          <w:rFonts w:ascii="Myriad Pro" w:hAnsi="Myriad Pro"/>
          <w:kern w:val="0"/>
          <w:sz w:val="22"/>
        </w:rPr>
        <w:t xml:space="preserve"> </w:t>
      </w:r>
      <w:del w:id="320" w:author="Allison Eilhardt" w:date="2022-04-21T16:35:00Z">
        <w:r w:rsidR="00386FED" w:rsidRPr="00753DE5" w:rsidDel="007320AA">
          <w:rPr>
            <w:rFonts w:ascii="Myriad Pro" w:hAnsi="Myriad Pro"/>
            <w:kern w:val="0"/>
            <w:sz w:val="22"/>
          </w:rPr>
          <w:delText xml:space="preserve">the </w:delText>
        </w:r>
        <w:r w:rsidR="001F3242" w:rsidRPr="00753DE5" w:rsidDel="007320AA">
          <w:rPr>
            <w:rFonts w:ascii="Myriad Pro" w:hAnsi="Myriad Pro"/>
            <w:kern w:val="0"/>
            <w:sz w:val="22"/>
          </w:rPr>
          <w:delText xml:space="preserve"> </w:delText>
        </w:r>
      </w:del>
      <w:r w:rsidR="001F3242" w:rsidRPr="00753DE5">
        <w:rPr>
          <w:rFonts w:ascii="Myriad Pro" w:hAnsi="Myriad Pro"/>
          <w:kern w:val="0"/>
          <w:sz w:val="22"/>
        </w:rPr>
        <w:t>NAB Show</w:t>
      </w:r>
      <w:r w:rsidR="00BF00BD" w:rsidRPr="00753DE5">
        <w:rPr>
          <w:rFonts w:ascii="Myriad Pro" w:hAnsi="Myriad Pro"/>
          <w:kern w:val="0"/>
          <w:sz w:val="22"/>
        </w:rPr>
        <w:t xml:space="preserve">, </w:t>
      </w:r>
      <w:proofErr w:type="spellStart"/>
      <w:r w:rsidR="00BF00BD" w:rsidRPr="00753DE5">
        <w:rPr>
          <w:rFonts w:ascii="Myriad Pro" w:hAnsi="Myriad Pro"/>
          <w:kern w:val="0"/>
          <w:sz w:val="22"/>
        </w:rPr>
        <w:t>Prolight</w:t>
      </w:r>
      <w:proofErr w:type="spellEnd"/>
      <w:r w:rsidR="00BF00BD" w:rsidRPr="00753DE5">
        <w:rPr>
          <w:rFonts w:ascii="Myriad Pro" w:hAnsi="Myriad Pro"/>
          <w:kern w:val="0"/>
          <w:sz w:val="22"/>
        </w:rPr>
        <w:t xml:space="preserve"> and Sound, ISE</w:t>
      </w:r>
      <w:ins w:id="321" w:author="Marina Prak - ROE Visual Europe" w:date="2022-04-20T15:42:00Z">
        <w:r w:rsidR="00386FED" w:rsidRPr="00753DE5">
          <w:rPr>
            <w:rFonts w:ascii="Myriad Pro" w:hAnsi="Myriad Pro"/>
            <w:kern w:val="0"/>
            <w:sz w:val="22"/>
          </w:rPr>
          <w:t>,</w:t>
        </w:r>
      </w:ins>
      <w:r w:rsidR="00BF00BD" w:rsidRPr="00753DE5">
        <w:rPr>
          <w:rFonts w:ascii="Myriad Pro" w:hAnsi="Myriad Pro"/>
          <w:kern w:val="0"/>
          <w:sz w:val="22"/>
        </w:rPr>
        <w:t xml:space="preserve"> and InfoComm</w:t>
      </w:r>
      <w:r w:rsidR="001F3242" w:rsidRPr="00753DE5">
        <w:rPr>
          <w:rFonts w:ascii="Myriad Pro" w:hAnsi="Myriad Pro"/>
          <w:kern w:val="0"/>
          <w:sz w:val="22"/>
        </w:rPr>
        <w:t xml:space="preserve">. Experience </w:t>
      </w:r>
      <w:r w:rsidR="00386FED" w:rsidRPr="00753DE5">
        <w:rPr>
          <w:rFonts w:ascii="Myriad Pro" w:hAnsi="Myriad Pro"/>
          <w:kern w:val="0"/>
          <w:sz w:val="22"/>
        </w:rPr>
        <w:t>Graphite hands-on</w:t>
      </w:r>
      <w:r w:rsidR="00605AE7" w:rsidRPr="00753DE5">
        <w:rPr>
          <w:rFonts w:ascii="Myriad Pro" w:hAnsi="Myriad Pro"/>
          <w:kern w:val="0"/>
          <w:sz w:val="22"/>
        </w:rPr>
        <w:t xml:space="preserve"> and connect with the </w:t>
      </w:r>
      <w:r w:rsidR="00BF00BD" w:rsidRPr="00753DE5">
        <w:rPr>
          <w:rFonts w:ascii="Myriad Pro" w:hAnsi="Myriad Pro"/>
          <w:kern w:val="0"/>
          <w:sz w:val="22"/>
        </w:rPr>
        <w:t>ROE Visual</w:t>
      </w:r>
      <w:r w:rsidR="00605AE7" w:rsidRPr="00753DE5">
        <w:rPr>
          <w:rFonts w:ascii="Myriad Pro" w:hAnsi="Myriad Pro"/>
          <w:kern w:val="0"/>
          <w:sz w:val="22"/>
        </w:rPr>
        <w:t xml:space="preserve"> team for more information</w:t>
      </w:r>
      <w:ins w:id="322" w:author="Marina Prak - ROE Visual Europe" w:date="2022-04-20T15:33:00Z">
        <w:r w:rsidR="00386FED" w:rsidRPr="00753DE5">
          <w:rPr>
            <w:rFonts w:ascii="Myriad Pro" w:hAnsi="Myriad Pro"/>
            <w:kern w:val="0"/>
            <w:sz w:val="22"/>
          </w:rPr>
          <w:t>.</w:t>
        </w:r>
      </w:ins>
    </w:p>
    <w:p w14:paraId="5500400D" w14:textId="77777777" w:rsidR="0042719A" w:rsidRPr="00753DE5" w:rsidRDefault="0042719A">
      <w:pPr>
        <w:spacing w:line="300" w:lineRule="exact"/>
        <w:rPr>
          <w:rFonts w:ascii="Myriad Pro" w:hAnsi="Myriad Pro"/>
          <w:b/>
          <w:bCs/>
          <w:kern w:val="0"/>
          <w:sz w:val="22"/>
        </w:rPr>
      </w:pPr>
    </w:p>
    <w:p w14:paraId="1743ECC6" w14:textId="52C5D738" w:rsidR="00735BD3" w:rsidRPr="00753DE5" w:rsidRDefault="00560A09">
      <w:pPr>
        <w:spacing w:line="300" w:lineRule="exact"/>
        <w:rPr>
          <w:rFonts w:ascii="Myriad Pro" w:hAnsi="Myriad Pro"/>
          <w:b/>
          <w:bCs/>
          <w:kern w:val="0"/>
          <w:sz w:val="22"/>
        </w:rPr>
      </w:pPr>
      <w:r w:rsidRPr="00753DE5">
        <w:rPr>
          <w:rFonts w:ascii="Myriad Pro" w:hAnsi="Myriad Pro"/>
          <w:b/>
          <w:bCs/>
          <w:kern w:val="0"/>
          <w:sz w:val="22"/>
        </w:rPr>
        <w:t>More Info</w:t>
      </w:r>
      <w:r w:rsidR="00735BD3" w:rsidRPr="00753DE5">
        <w:rPr>
          <w:rFonts w:ascii="Myriad Pro" w:hAnsi="Myriad Pro"/>
          <w:b/>
          <w:bCs/>
          <w:kern w:val="0"/>
          <w:sz w:val="22"/>
        </w:rPr>
        <w:t>:</w:t>
      </w:r>
    </w:p>
    <w:bookmarkEnd w:id="2"/>
    <w:bookmarkEnd w:id="3"/>
    <w:bookmarkEnd w:id="4"/>
    <w:bookmarkEnd w:id="5"/>
    <w:bookmarkEnd w:id="6"/>
    <w:bookmarkEnd w:id="7"/>
    <w:p w14:paraId="0BC2DF68" w14:textId="3C3F58BD" w:rsidR="00C62F4E" w:rsidRDefault="00C62F4E" w:rsidP="00C62F4E">
      <w:pPr>
        <w:spacing w:line="300" w:lineRule="exact"/>
        <w:rPr>
          <w:ins w:id="323" w:author="Cecilia" w:date="2022-04-22T13:58:00Z"/>
          <w:rFonts w:ascii="Myriad Pro" w:hAnsi="Myriad Pro"/>
          <w:color w:val="323338"/>
          <w:sz w:val="22"/>
          <w:shd w:val="clear" w:color="auto" w:fill="FFFFFF"/>
        </w:rPr>
      </w:pPr>
      <w:ins w:id="324" w:author="Cecilia" w:date="2022-04-22T13:58:00Z">
        <w:r>
          <w:rPr>
            <w:rFonts w:ascii="Myriad Pro" w:hAnsi="Myriad Pro"/>
            <w:color w:val="323338"/>
            <w:sz w:val="22"/>
            <w:shd w:val="clear" w:color="auto" w:fill="FFFFFF"/>
          </w:rPr>
          <w:fldChar w:fldCharType="begin"/>
        </w:r>
        <w:r>
          <w:rPr>
            <w:rFonts w:ascii="Myriad Pro" w:hAnsi="Myriad Pro"/>
            <w:color w:val="323338"/>
            <w:sz w:val="22"/>
            <w:shd w:val="clear" w:color="auto" w:fill="FFFFFF"/>
          </w:rPr>
          <w:instrText xml:space="preserve"> HYPERLINK "</w:instrText>
        </w:r>
        <w:r w:rsidRPr="00C62F4E">
          <w:rPr>
            <w:rFonts w:ascii="Myriad Pro" w:hAnsi="Myriad Pro"/>
            <w:color w:val="323338"/>
            <w:sz w:val="22"/>
            <w:shd w:val="clear" w:color="auto" w:fill="FFFFFF"/>
          </w:rPr>
          <w:instrText>https://www.roevisual.com/en/graphite</w:instrText>
        </w:r>
        <w:r>
          <w:rPr>
            <w:rFonts w:ascii="Myriad Pro" w:hAnsi="Myriad Pro"/>
            <w:color w:val="323338"/>
            <w:sz w:val="22"/>
            <w:shd w:val="clear" w:color="auto" w:fill="FFFFFF"/>
          </w:rPr>
          <w:instrText xml:space="preserve">" </w:instrText>
        </w:r>
        <w:r>
          <w:rPr>
            <w:rFonts w:ascii="Myriad Pro" w:hAnsi="Myriad Pro"/>
            <w:color w:val="323338"/>
            <w:sz w:val="22"/>
            <w:shd w:val="clear" w:color="auto" w:fill="FFFFFF"/>
          </w:rPr>
          <w:fldChar w:fldCharType="separate"/>
        </w:r>
        <w:r w:rsidRPr="00002175">
          <w:rPr>
            <w:rStyle w:val="af0"/>
            <w:rFonts w:ascii="Myriad Pro" w:hAnsi="Myriad Pro"/>
            <w:sz w:val="22"/>
            <w:shd w:val="clear" w:color="auto" w:fill="FFFFFF"/>
          </w:rPr>
          <w:t>https://www.roevisual.com/en/graphite</w:t>
        </w:r>
        <w:r>
          <w:rPr>
            <w:rFonts w:ascii="Myriad Pro" w:hAnsi="Myriad Pro"/>
            <w:color w:val="323338"/>
            <w:sz w:val="22"/>
            <w:shd w:val="clear" w:color="auto" w:fill="FFFFFF"/>
          </w:rPr>
          <w:fldChar w:fldCharType="end"/>
        </w:r>
      </w:ins>
      <w:del w:id="325" w:author="Cecilia" w:date="2022-04-22T13:58:00Z">
        <w:r w:rsidR="00560A09" w:rsidRPr="00753DE5" w:rsidDel="00C62F4E">
          <w:rPr>
            <w:rFonts w:ascii="Myriad Pro" w:hAnsi="Myriad Pro"/>
            <w:color w:val="323338"/>
            <w:sz w:val="22"/>
            <w:shd w:val="clear" w:color="auto" w:fill="FFFFFF"/>
          </w:rPr>
          <w:delText>(Product Page</w:delText>
        </w:r>
        <w:r w:rsidR="009D3AFE" w:rsidRPr="00753DE5" w:rsidDel="00C62F4E">
          <w:rPr>
            <w:rFonts w:ascii="Myriad Pro" w:hAnsi="Myriad Pro"/>
            <w:color w:val="323338"/>
            <w:sz w:val="22"/>
            <w:shd w:val="clear" w:color="auto" w:fill="FFFFFF"/>
          </w:rPr>
          <w:delText xml:space="preserve"> Link</w:delText>
        </w:r>
        <w:r w:rsidR="00560A09" w:rsidRPr="00753DE5" w:rsidDel="00C62F4E">
          <w:rPr>
            <w:rFonts w:ascii="Myriad Pro" w:hAnsi="Myriad Pro"/>
            <w:color w:val="323338"/>
            <w:sz w:val="22"/>
            <w:shd w:val="clear" w:color="auto" w:fill="FFFFFF"/>
          </w:rPr>
          <w:delText>)</w:delText>
        </w:r>
      </w:del>
    </w:p>
    <w:p w14:paraId="318A3DD6" w14:textId="77777777" w:rsidR="00C62F4E" w:rsidRPr="00C62F4E" w:rsidRDefault="00C62F4E" w:rsidP="00C62F4E">
      <w:pPr>
        <w:spacing w:line="300" w:lineRule="exact"/>
        <w:rPr>
          <w:rFonts w:ascii="Myriad Pro" w:hAnsi="Myriad Pro"/>
          <w:color w:val="323338"/>
          <w:sz w:val="22"/>
          <w:shd w:val="clear" w:color="auto" w:fill="FFFFFF"/>
        </w:rPr>
      </w:pPr>
    </w:p>
    <w:sectPr w:rsidR="00C62F4E" w:rsidRPr="00C62F4E">
      <w:headerReference w:type="default" r:id="rId12"/>
      <w:footerReference w:type="default" r:id="rId13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17" w:author="Marina Prak - ROE Visual Europe" w:date="2022-04-20T21:19:00Z" w:initials="MPRVE">
    <w:p w14:paraId="10DBBB08" w14:textId="77777777" w:rsidR="00386FED" w:rsidRDefault="00386FED">
      <w:pPr>
        <w:pStyle w:val="a6"/>
      </w:pPr>
      <w:r>
        <w:rPr>
          <w:rStyle w:val="a5"/>
        </w:rPr>
        <w:annotationRef/>
      </w:r>
      <w:r>
        <w:t>The freedom to design is used for OPAL…</w:t>
      </w:r>
    </w:p>
    <w:p w14:paraId="392701B3" w14:textId="03C0A738" w:rsidR="00386FED" w:rsidRDefault="00386FED">
      <w:pPr>
        <w:pStyle w:val="a6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92701B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AA2EE" w16cex:dateUtc="2022-04-20T13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2701B3" w16cid:durableId="260AA2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52F36" w14:textId="77777777" w:rsidR="00E95755" w:rsidRDefault="00E95755">
      <w:r>
        <w:separator/>
      </w:r>
    </w:p>
  </w:endnote>
  <w:endnote w:type="continuationSeparator" w:id="0">
    <w:p w14:paraId="7C44C9EC" w14:textId="77777777" w:rsidR="00E95755" w:rsidRDefault="00E95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yriad Pro">
    <w:altName w:val="Segoe UI"/>
    <w:charset w:val="00"/>
    <w:family w:val="swiss"/>
    <w:pitch w:val="default"/>
    <w:sig w:usb0="00000000" w:usb1="00000000" w:usb2="00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4109" w14:textId="77777777" w:rsidR="008A05E6" w:rsidRDefault="00E14ED0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03923F" wp14:editId="0B0E326A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B0B079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+86-755-83924892</w:t>
                          </w:r>
                        </w:p>
                        <w:p w14:paraId="276EF2FE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>
                              <w:rPr>
                                <w:rStyle w:val="af0"/>
                                <w:rFonts w:hint="eastAsia"/>
                                <w:sz w:val="18"/>
                                <w:szCs w:val="18"/>
                              </w:rPr>
                              <w:t>roe@roevisual.com</w:t>
                            </w:r>
                          </w:hyperlink>
                        </w:p>
                        <w:p w14:paraId="666CB65D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03923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354.8pt;margin-top:-3.2pt;width:178.6pt;height:40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" stroked="f">
              <v:textbox style="mso-fit-shape-to-text:t">
                <w:txbxContent>
                  <w:p w14:paraId="3AB0B079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+86-755-83924892</w:t>
                    </w:r>
                  </w:p>
                  <w:p w14:paraId="276EF2FE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2" w:history="1">
                      <w:r>
                        <w:rPr>
                          <w:rStyle w:val="af0"/>
                          <w:rFonts w:hint="eastAsia"/>
                          <w:sz w:val="18"/>
                          <w:szCs w:val="18"/>
                        </w:rPr>
                        <w:t>roe@roevisual.com</w:t>
                      </w:r>
                    </w:hyperlink>
                  </w:p>
                  <w:p w14:paraId="666CB65D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 w14:paraId="2497F4AD" w14:textId="77777777" w:rsidR="008A05E6" w:rsidRDefault="00E14ED0">
    <w:pPr>
      <w:rPr>
        <w:sz w:val="18"/>
        <w:szCs w:val="18"/>
      </w:rPr>
    </w:pPr>
    <w:proofErr w:type="spellStart"/>
    <w:r>
      <w:rPr>
        <w:rFonts w:hint="eastAsia"/>
        <w:sz w:val="18"/>
        <w:szCs w:val="18"/>
      </w:rPr>
      <w:t>Bldg</w:t>
    </w:r>
    <w:proofErr w:type="spellEnd"/>
    <w:r>
      <w:rPr>
        <w:rFonts w:hint="eastAsia"/>
        <w:sz w:val="18"/>
        <w:szCs w:val="18"/>
      </w:rPr>
      <w:t xml:space="preserve"> 7, Zhong </w:t>
    </w:r>
    <w:proofErr w:type="spellStart"/>
    <w:r>
      <w:rPr>
        <w:rFonts w:hint="eastAsia"/>
        <w:sz w:val="18"/>
        <w:szCs w:val="18"/>
      </w:rPr>
      <w:t>Yuntai</w:t>
    </w:r>
    <w:proofErr w:type="spellEnd"/>
    <w:r>
      <w:rPr>
        <w:rFonts w:hint="eastAsia"/>
        <w:sz w:val="18"/>
        <w:szCs w:val="18"/>
      </w:rPr>
      <w:t xml:space="preserve"> Technology</w:t>
    </w:r>
  </w:p>
  <w:p w14:paraId="749254BB" w14:textId="77777777" w:rsidR="008A05E6" w:rsidRDefault="00E14ED0">
    <w:pPr>
      <w:rPr>
        <w:sz w:val="18"/>
        <w:szCs w:val="18"/>
      </w:rPr>
    </w:pPr>
    <w:r>
      <w:rPr>
        <w:rFonts w:hint="eastAsia"/>
        <w:sz w:val="18"/>
        <w:szCs w:val="18"/>
      </w:rPr>
      <w:t xml:space="preserve">Industrial Park, </w:t>
    </w:r>
    <w:proofErr w:type="spellStart"/>
    <w:r>
      <w:rPr>
        <w:rFonts w:hint="eastAsia"/>
        <w:sz w:val="18"/>
        <w:szCs w:val="18"/>
      </w:rPr>
      <w:t>Baoan</w:t>
    </w:r>
    <w:proofErr w:type="spellEnd"/>
    <w:r>
      <w:rPr>
        <w:rFonts w:hint="eastAsia"/>
        <w:sz w:val="18"/>
        <w:szCs w:val="18"/>
      </w:rPr>
      <w:t>, Shenzhen,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120A7" w14:textId="77777777" w:rsidR="00E95755" w:rsidRDefault="00E95755">
      <w:r>
        <w:separator/>
      </w:r>
    </w:p>
  </w:footnote>
  <w:footnote w:type="continuationSeparator" w:id="0">
    <w:p w14:paraId="322D5DDC" w14:textId="77777777" w:rsidR="00E95755" w:rsidRDefault="00E95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2D3A" w14:textId="77777777" w:rsidR="008A05E6" w:rsidRDefault="00E14ED0">
    <w:pPr>
      <w:pStyle w:val="ae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549649" wp14:editId="48161A8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30DF6DD" w14:textId="77777777" w:rsidR="008A05E6" w:rsidRDefault="008A05E6">
    <w:pPr>
      <w:pStyle w:val="ae"/>
      <w:pBdr>
        <w:bottom w:val="none" w:sz="0" w:space="0" w:color="auto"/>
      </w:pBd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ecilia">
    <w15:presenceInfo w15:providerId="None" w15:userId="Cecilia"/>
  </w15:person>
  <w15:person w15:author="Marina Prak - ROE Visual Europe">
    <w15:presenceInfo w15:providerId="AD" w15:userId="S::marina@roevisual.eu::0c3b34c8-f9b8-4f85-8ca4-f4260fec056d"/>
  </w15:person>
  <w15:person w15:author="Allison Eilhardt">
    <w15:presenceInfo w15:providerId="AD" w15:userId="S::aeilhardt@roevisual.us::547e3381-9b92-4be2-9985-963160dd6e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381"/>
    <w:rsid w:val="000035DE"/>
    <w:rsid w:val="00004F10"/>
    <w:rsid w:val="00011695"/>
    <w:rsid w:val="00013745"/>
    <w:rsid w:val="00034E12"/>
    <w:rsid w:val="0003510C"/>
    <w:rsid w:val="00036AC8"/>
    <w:rsid w:val="000424CC"/>
    <w:rsid w:val="000433BE"/>
    <w:rsid w:val="00043865"/>
    <w:rsid w:val="00046998"/>
    <w:rsid w:val="00046AAF"/>
    <w:rsid w:val="00047A7B"/>
    <w:rsid w:val="00054886"/>
    <w:rsid w:val="00054EA2"/>
    <w:rsid w:val="000555AA"/>
    <w:rsid w:val="00056203"/>
    <w:rsid w:val="0005782C"/>
    <w:rsid w:val="00057895"/>
    <w:rsid w:val="00057E0F"/>
    <w:rsid w:val="000609FA"/>
    <w:rsid w:val="00060F6B"/>
    <w:rsid w:val="00062005"/>
    <w:rsid w:val="00062C65"/>
    <w:rsid w:val="00070A84"/>
    <w:rsid w:val="00070AA4"/>
    <w:rsid w:val="000733ED"/>
    <w:rsid w:val="00075420"/>
    <w:rsid w:val="000760E6"/>
    <w:rsid w:val="0007659F"/>
    <w:rsid w:val="00077DD1"/>
    <w:rsid w:val="000805D9"/>
    <w:rsid w:val="00083918"/>
    <w:rsid w:val="00084DC2"/>
    <w:rsid w:val="00086FEF"/>
    <w:rsid w:val="00093256"/>
    <w:rsid w:val="00097CB8"/>
    <w:rsid w:val="000A2B92"/>
    <w:rsid w:val="000A5155"/>
    <w:rsid w:val="000A5316"/>
    <w:rsid w:val="000A5341"/>
    <w:rsid w:val="000A5C21"/>
    <w:rsid w:val="000B0B9D"/>
    <w:rsid w:val="000B413C"/>
    <w:rsid w:val="000B4C72"/>
    <w:rsid w:val="000B7569"/>
    <w:rsid w:val="000B792E"/>
    <w:rsid w:val="000C0C68"/>
    <w:rsid w:val="000C175E"/>
    <w:rsid w:val="000C35D6"/>
    <w:rsid w:val="000C4DF4"/>
    <w:rsid w:val="000D009B"/>
    <w:rsid w:val="000D1D97"/>
    <w:rsid w:val="000D38A0"/>
    <w:rsid w:val="000D393D"/>
    <w:rsid w:val="000D634D"/>
    <w:rsid w:val="000D76D2"/>
    <w:rsid w:val="000E4990"/>
    <w:rsid w:val="000E6FD8"/>
    <w:rsid w:val="000F0E52"/>
    <w:rsid w:val="000F1ECC"/>
    <w:rsid w:val="000F22CE"/>
    <w:rsid w:val="000F4098"/>
    <w:rsid w:val="000F57CD"/>
    <w:rsid w:val="00100602"/>
    <w:rsid w:val="00100AD4"/>
    <w:rsid w:val="00103BAB"/>
    <w:rsid w:val="0010401D"/>
    <w:rsid w:val="00105459"/>
    <w:rsid w:val="001070E3"/>
    <w:rsid w:val="00115239"/>
    <w:rsid w:val="001156FE"/>
    <w:rsid w:val="00116768"/>
    <w:rsid w:val="00116CD2"/>
    <w:rsid w:val="00117D38"/>
    <w:rsid w:val="00123830"/>
    <w:rsid w:val="001238BF"/>
    <w:rsid w:val="001242A0"/>
    <w:rsid w:val="0012735B"/>
    <w:rsid w:val="001327AD"/>
    <w:rsid w:val="001328C7"/>
    <w:rsid w:val="00134756"/>
    <w:rsid w:val="00135BDE"/>
    <w:rsid w:val="001361E3"/>
    <w:rsid w:val="0014018C"/>
    <w:rsid w:val="001413A7"/>
    <w:rsid w:val="001420D5"/>
    <w:rsid w:val="001426D8"/>
    <w:rsid w:val="00143FE5"/>
    <w:rsid w:val="00153B22"/>
    <w:rsid w:val="00153F0F"/>
    <w:rsid w:val="001609F7"/>
    <w:rsid w:val="00164B2B"/>
    <w:rsid w:val="001652AA"/>
    <w:rsid w:val="0017052C"/>
    <w:rsid w:val="001705DF"/>
    <w:rsid w:val="00171225"/>
    <w:rsid w:val="00172A27"/>
    <w:rsid w:val="00174FFD"/>
    <w:rsid w:val="001758B2"/>
    <w:rsid w:val="00176D01"/>
    <w:rsid w:val="001819B2"/>
    <w:rsid w:val="001832E4"/>
    <w:rsid w:val="00183AB3"/>
    <w:rsid w:val="001861FE"/>
    <w:rsid w:val="00191053"/>
    <w:rsid w:val="00191A8A"/>
    <w:rsid w:val="00193F29"/>
    <w:rsid w:val="00194F8E"/>
    <w:rsid w:val="001A177F"/>
    <w:rsid w:val="001A20A4"/>
    <w:rsid w:val="001A3067"/>
    <w:rsid w:val="001A326D"/>
    <w:rsid w:val="001A49DE"/>
    <w:rsid w:val="001A4D4C"/>
    <w:rsid w:val="001A7021"/>
    <w:rsid w:val="001B357C"/>
    <w:rsid w:val="001B5873"/>
    <w:rsid w:val="001B5B1D"/>
    <w:rsid w:val="001B7182"/>
    <w:rsid w:val="001C13DF"/>
    <w:rsid w:val="001C1FF6"/>
    <w:rsid w:val="001C29F7"/>
    <w:rsid w:val="001C2ED1"/>
    <w:rsid w:val="001C7959"/>
    <w:rsid w:val="001D202E"/>
    <w:rsid w:val="001D31E3"/>
    <w:rsid w:val="001D3FB2"/>
    <w:rsid w:val="001D4A7C"/>
    <w:rsid w:val="001E0967"/>
    <w:rsid w:val="001E0F87"/>
    <w:rsid w:val="001E6958"/>
    <w:rsid w:val="001F0D46"/>
    <w:rsid w:val="001F20ED"/>
    <w:rsid w:val="001F21D1"/>
    <w:rsid w:val="001F26E3"/>
    <w:rsid w:val="001F3242"/>
    <w:rsid w:val="001F6071"/>
    <w:rsid w:val="001F6217"/>
    <w:rsid w:val="001F668F"/>
    <w:rsid w:val="002000E7"/>
    <w:rsid w:val="002072A1"/>
    <w:rsid w:val="00210ECA"/>
    <w:rsid w:val="00212580"/>
    <w:rsid w:val="002135C6"/>
    <w:rsid w:val="00221333"/>
    <w:rsid w:val="00221EA6"/>
    <w:rsid w:val="002227F6"/>
    <w:rsid w:val="0022534D"/>
    <w:rsid w:val="002257EC"/>
    <w:rsid w:val="002263AD"/>
    <w:rsid w:val="0022794C"/>
    <w:rsid w:val="00230FFF"/>
    <w:rsid w:val="002341FB"/>
    <w:rsid w:val="002347F0"/>
    <w:rsid w:val="00236222"/>
    <w:rsid w:val="002410ED"/>
    <w:rsid w:val="0024129E"/>
    <w:rsid w:val="00243672"/>
    <w:rsid w:val="00243C87"/>
    <w:rsid w:val="00244B0B"/>
    <w:rsid w:val="00245AF2"/>
    <w:rsid w:val="00246CC9"/>
    <w:rsid w:val="002470F1"/>
    <w:rsid w:val="00251095"/>
    <w:rsid w:val="002516C2"/>
    <w:rsid w:val="002517C9"/>
    <w:rsid w:val="002531D5"/>
    <w:rsid w:val="00260B10"/>
    <w:rsid w:val="00262C9E"/>
    <w:rsid w:val="002650F4"/>
    <w:rsid w:val="00271856"/>
    <w:rsid w:val="00272202"/>
    <w:rsid w:val="00274A72"/>
    <w:rsid w:val="0028302E"/>
    <w:rsid w:val="00283DC2"/>
    <w:rsid w:val="00283F27"/>
    <w:rsid w:val="00286D89"/>
    <w:rsid w:val="002911DB"/>
    <w:rsid w:val="0029200A"/>
    <w:rsid w:val="00292415"/>
    <w:rsid w:val="00295B71"/>
    <w:rsid w:val="002965DA"/>
    <w:rsid w:val="002A0E91"/>
    <w:rsid w:val="002A2629"/>
    <w:rsid w:val="002A2F57"/>
    <w:rsid w:val="002A49F9"/>
    <w:rsid w:val="002A4EA2"/>
    <w:rsid w:val="002A77AF"/>
    <w:rsid w:val="002B0667"/>
    <w:rsid w:val="002B134C"/>
    <w:rsid w:val="002B2BFB"/>
    <w:rsid w:val="002B3DA1"/>
    <w:rsid w:val="002B717E"/>
    <w:rsid w:val="002C33B9"/>
    <w:rsid w:val="002C3DA6"/>
    <w:rsid w:val="002C633E"/>
    <w:rsid w:val="002C76F0"/>
    <w:rsid w:val="002D21D8"/>
    <w:rsid w:val="002D3533"/>
    <w:rsid w:val="002D39C9"/>
    <w:rsid w:val="002D57D9"/>
    <w:rsid w:val="002D60AE"/>
    <w:rsid w:val="002D677C"/>
    <w:rsid w:val="002E2933"/>
    <w:rsid w:val="002E38AF"/>
    <w:rsid w:val="002E4A16"/>
    <w:rsid w:val="002F0B06"/>
    <w:rsid w:val="002F116F"/>
    <w:rsid w:val="002F256E"/>
    <w:rsid w:val="002F2640"/>
    <w:rsid w:val="00300218"/>
    <w:rsid w:val="0030021B"/>
    <w:rsid w:val="00302F08"/>
    <w:rsid w:val="00304411"/>
    <w:rsid w:val="00305277"/>
    <w:rsid w:val="00307F4F"/>
    <w:rsid w:val="00311D20"/>
    <w:rsid w:val="003131D5"/>
    <w:rsid w:val="00313BF5"/>
    <w:rsid w:val="003142D0"/>
    <w:rsid w:val="003148D2"/>
    <w:rsid w:val="003148D9"/>
    <w:rsid w:val="00314D7A"/>
    <w:rsid w:val="0031672F"/>
    <w:rsid w:val="00317D23"/>
    <w:rsid w:val="00320F83"/>
    <w:rsid w:val="0032109D"/>
    <w:rsid w:val="003217B9"/>
    <w:rsid w:val="0032180F"/>
    <w:rsid w:val="00321BAE"/>
    <w:rsid w:val="00324520"/>
    <w:rsid w:val="00327C84"/>
    <w:rsid w:val="00327D12"/>
    <w:rsid w:val="00327D6C"/>
    <w:rsid w:val="003325EC"/>
    <w:rsid w:val="00333A7E"/>
    <w:rsid w:val="00334BD4"/>
    <w:rsid w:val="0033677C"/>
    <w:rsid w:val="00337878"/>
    <w:rsid w:val="00341FED"/>
    <w:rsid w:val="0034335B"/>
    <w:rsid w:val="00343925"/>
    <w:rsid w:val="003452E9"/>
    <w:rsid w:val="003506CE"/>
    <w:rsid w:val="00350BB0"/>
    <w:rsid w:val="00354A6A"/>
    <w:rsid w:val="003560CF"/>
    <w:rsid w:val="0035694D"/>
    <w:rsid w:val="00357F01"/>
    <w:rsid w:val="0036099C"/>
    <w:rsid w:val="00361A41"/>
    <w:rsid w:val="00362F4B"/>
    <w:rsid w:val="00367EC5"/>
    <w:rsid w:val="00367FEC"/>
    <w:rsid w:val="003700A6"/>
    <w:rsid w:val="00372CDD"/>
    <w:rsid w:val="0037371C"/>
    <w:rsid w:val="00374096"/>
    <w:rsid w:val="00374EA4"/>
    <w:rsid w:val="00375620"/>
    <w:rsid w:val="00386FED"/>
    <w:rsid w:val="0039054E"/>
    <w:rsid w:val="00391E1C"/>
    <w:rsid w:val="00397E06"/>
    <w:rsid w:val="003A22C2"/>
    <w:rsid w:val="003A295D"/>
    <w:rsid w:val="003A4915"/>
    <w:rsid w:val="003A4E9E"/>
    <w:rsid w:val="003A5B04"/>
    <w:rsid w:val="003A6A4A"/>
    <w:rsid w:val="003A7649"/>
    <w:rsid w:val="003A7F7A"/>
    <w:rsid w:val="003B2BC7"/>
    <w:rsid w:val="003B459D"/>
    <w:rsid w:val="003B64A5"/>
    <w:rsid w:val="003C007E"/>
    <w:rsid w:val="003C1647"/>
    <w:rsid w:val="003C2723"/>
    <w:rsid w:val="003C2A5D"/>
    <w:rsid w:val="003C3866"/>
    <w:rsid w:val="003C58DA"/>
    <w:rsid w:val="003C6195"/>
    <w:rsid w:val="003C76B5"/>
    <w:rsid w:val="003D0F13"/>
    <w:rsid w:val="003D10CB"/>
    <w:rsid w:val="003D1FFD"/>
    <w:rsid w:val="003D3438"/>
    <w:rsid w:val="003D3CF0"/>
    <w:rsid w:val="003D7988"/>
    <w:rsid w:val="003E1D24"/>
    <w:rsid w:val="003E2333"/>
    <w:rsid w:val="003E2F75"/>
    <w:rsid w:val="003E39E0"/>
    <w:rsid w:val="003E5577"/>
    <w:rsid w:val="003E67D3"/>
    <w:rsid w:val="003F0C75"/>
    <w:rsid w:val="003F28B4"/>
    <w:rsid w:val="003F31DB"/>
    <w:rsid w:val="003F47A0"/>
    <w:rsid w:val="003F66CF"/>
    <w:rsid w:val="003F7187"/>
    <w:rsid w:val="00400393"/>
    <w:rsid w:val="004016A0"/>
    <w:rsid w:val="00401AE1"/>
    <w:rsid w:val="004036B5"/>
    <w:rsid w:val="004059E9"/>
    <w:rsid w:val="0040687B"/>
    <w:rsid w:val="004072FA"/>
    <w:rsid w:val="00410AA5"/>
    <w:rsid w:val="004118FC"/>
    <w:rsid w:val="00414EDC"/>
    <w:rsid w:val="0041725D"/>
    <w:rsid w:val="004174FB"/>
    <w:rsid w:val="00423B86"/>
    <w:rsid w:val="0042408A"/>
    <w:rsid w:val="00424C04"/>
    <w:rsid w:val="0042588E"/>
    <w:rsid w:val="0042719A"/>
    <w:rsid w:val="00427279"/>
    <w:rsid w:val="00430C1C"/>
    <w:rsid w:val="00430D74"/>
    <w:rsid w:val="00432484"/>
    <w:rsid w:val="004358AA"/>
    <w:rsid w:val="00437A15"/>
    <w:rsid w:val="00441DAA"/>
    <w:rsid w:val="00445830"/>
    <w:rsid w:val="0045141E"/>
    <w:rsid w:val="00452E17"/>
    <w:rsid w:val="00455E1A"/>
    <w:rsid w:val="00456E02"/>
    <w:rsid w:val="004571F2"/>
    <w:rsid w:val="00465363"/>
    <w:rsid w:val="00470772"/>
    <w:rsid w:val="0047113F"/>
    <w:rsid w:val="00471F22"/>
    <w:rsid w:val="00472DCC"/>
    <w:rsid w:val="00476716"/>
    <w:rsid w:val="00476AE8"/>
    <w:rsid w:val="00482793"/>
    <w:rsid w:val="00484B6E"/>
    <w:rsid w:val="00484ECA"/>
    <w:rsid w:val="00485503"/>
    <w:rsid w:val="0048609C"/>
    <w:rsid w:val="00491549"/>
    <w:rsid w:val="00491550"/>
    <w:rsid w:val="00491905"/>
    <w:rsid w:val="00492304"/>
    <w:rsid w:val="0049577B"/>
    <w:rsid w:val="004965FD"/>
    <w:rsid w:val="004A0E85"/>
    <w:rsid w:val="004A2294"/>
    <w:rsid w:val="004A23A1"/>
    <w:rsid w:val="004A6B39"/>
    <w:rsid w:val="004B01E5"/>
    <w:rsid w:val="004B1234"/>
    <w:rsid w:val="004B37AD"/>
    <w:rsid w:val="004B44B1"/>
    <w:rsid w:val="004B4D2E"/>
    <w:rsid w:val="004B59F0"/>
    <w:rsid w:val="004B7772"/>
    <w:rsid w:val="004C4986"/>
    <w:rsid w:val="004D14D1"/>
    <w:rsid w:val="004D48FB"/>
    <w:rsid w:val="004D4A7A"/>
    <w:rsid w:val="004D57A5"/>
    <w:rsid w:val="004E244B"/>
    <w:rsid w:val="004E5C96"/>
    <w:rsid w:val="004E60DA"/>
    <w:rsid w:val="004E6F72"/>
    <w:rsid w:val="004F0FD3"/>
    <w:rsid w:val="004F1B65"/>
    <w:rsid w:val="004F6CB3"/>
    <w:rsid w:val="004F6D58"/>
    <w:rsid w:val="004F6E80"/>
    <w:rsid w:val="00502BD1"/>
    <w:rsid w:val="00503AA3"/>
    <w:rsid w:val="00506C29"/>
    <w:rsid w:val="00507151"/>
    <w:rsid w:val="005074E5"/>
    <w:rsid w:val="00511BC3"/>
    <w:rsid w:val="0051200E"/>
    <w:rsid w:val="00512D1B"/>
    <w:rsid w:val="00513C40"/>
    <w:rsid w:val="005158DC"/>
    <w:rsid w:val="0051594F"/>
    <w:rsid w:val="005168A0"/>
    <w:rsid w:val="00517878"/>
    <w:rsid w:val="00521D19"/>
    <w:rsid w:val="00522469"/>
    <w:rsid w:val="00525070"/>
    <w:rsid w:val="005260E2"/>
    <w:rsid w:val="00531159"/>
    <w:rsid w:val="00532787"/>
    <w:rsid w:val="00534CE4"/>
    <w:rsid w:val="00535961"/>
    <w:rsid w:val="00536AD5"/>
    <w:rsid w:val="00536BF6"/>
    <w:rsid w:val="00536FF1"/>
    <w:rsid w:val="00543058"/>
    <w:rsid w:val="00550B5E"/>
    <w:rsid w:val="00557310"/>
    <w:rsid w:val="00560A09"/>
    <w:rsid w:val="005644A1"/>
    <w:rsid w:val="005650B0"/>
    <w:rsid w:val="0056516F"/>
    <w:rsid w:val="005665AE"/>
    <w:rsid w:val="005705A5"/>
    <w:rsid w:val="005706CD"/>
    <w:rsid w:val="00574F10"/>
    <w:rsid w:val="00576C16"/>
    <w:rsid w:val="0058082E"/>
    <w:rsid w:val="00581DB3"/>
    <w:rsid w:val="00582526"/>
    <w:rsid w:val="00585852"/>
    <w:rsid w:val="0059126D"/>
    <w:rsid w:val="00594ED0"/>
    <w:rsid w:val="005A0702"/>
    <w:rsid w:val="005A2A73"/>
    <w:rsid w:val="005A3942"/>
    <w:rsid w:val="005A420A"/>
    <w:rsid w:val="005A5C81"/>
    <w:rsid w:val="005B0A46"/>
    <w:rsid w:val="005B3565"/>
    <w:rsid w:val="005B542B"/>
    <w:rsid w:val="005B7543"/>
    <w:rsid w:val="005C0D7F"/>
    <w:rsid w:val="005C4420"/>
    <w:rsid w:val="005C6E49"/>
    <w:rsid w:val="005D1F69"/>
    <w:rsid w:val="005D1FEE"/>
    <w:rsid w:val="005D2FE4"/>
    <w:rsid w:val="005D4741"/>
    <w:rsid w:val="005D4E60"/>
    <w:rsid w:val="005D4EFB"/>
    <w:rsid w:val="005E0334"/>
    <w:rsid w:val="005E1F13"/>
    <w:rsid w:val="005E2E11"/>
    <w:rsid w:val="005E4EBF"/>
    <w:rsid w:val="005E5085"/>
    <w:rsid w:val="005E6BC8"/>
    <w:rsid w:val="005F2B9A"/>
    <w:rsid w:val="005F58E6"/>
    <w:rsid w:val="00602DCB"/>
    <w:rsid w:val="00605AE7"/>
    <w:rsid w:val="00607AEC"/>
    <w:rsid w:val="00610CAD"/>
    <w:rsid w:val="00611883"/>
    <w:rsid w:val="00611DFA"/>
    <w:rsid w:val="006128F2"/>
    <w:rsid w:val="00612D1E"/>
    <w:rsid w:val="00614518"/>
    <w:rsid w:val="00616319"/>
    <w:rsid w:val="00625B98"/>
    <w:rsid w:val="00630C26"/>
    <w:rsid w:val="00632BB7"/>
    <w:rsid w:val="00634052"/>
    <w:rsid w:val="0063524A"/>
    <w:rsid w:val="006405AC"/>
    <w:rsid w:val="00640D55"/>
    <w:rsid w:val="006418CC"/>
    <w:rsid w:val="00641983"/>
    <w:rsid w:val="00643D7E"/>
    <w:rsid w:val="00645B81"/>
    <w:rsid w:val="00646458"/>
    <w:rsid w:val="00646597"/>
    <w:rsid w:val="006468B9"/>
    <w:rsid w:val="00651EC4"/>
    <w:rsid w:val="006525AD"/>
    <w:rsid w:val="006538B1"/>
    <w:rsid w:val="00653B99"/>
    <w:rsid w:val="00655A4B"/>
    <w:rsid w:val="00656D7D"/>
    <w:rsid w:val="00657293"/>
    <w:rsid w:val="006576AA"/>
    <w:rsid w:val="0066392D"/>
    <w:rsid w:val="00666420"/>
    <w:rsid w:val="00674A4F"/>
    <w:rsid w:val="006759F8"/>
    <w:rsid w:val="00681C81"/>
    <w:rsid w:val="00682BE1"/>
    <w:rsid w:val="006856BE"/>
    <w:rsid w:val="00687C84"/>
    <w:rsid w:val="00687E17"/>
    <w:rsid w:val="00691224"/>
    <w:rsid w:val="006913D0"/>
    <w:rsid w:val="006930D8"/>
    <w:rsid w:val="0069423D"/>
    <w:rsid w:val="00694612"/>
    <w:rsid w:val="006A10A1"/>
    <w:rsid w:val="006A1BFC"/>
    <w:rsid w:val="006A43C9"/>
    <w:rsid w:val="006A4488"/>
    <w:rsid w:val="006B2311"/>
    <w:rsid w:val="006B240B"/>
    <w:rsid w:val="006B24EF"/>
    <w:rsid w:val="006B264D"/>
    <w:rsid w:val="006B4D39"/>
    <w:rsid w:val="006B51F6"/>
    <w:rsid w:val="006C1DAE"/>
    <w:rsid w:val="006C2C3E"/>
    <w:rsid w:val="006C33B9"/>
    <w:rsid w:val="006C4520"/>
    <w:rsid w:val="006C4F81"/>
    <w:rsid w:val="006C623E"/>
    <w:rsid w:val="006C73F7"/>
    <w:rsid w:val="006D4741"/>
    <w:rsid w:val="006D6F72"/>
    <w:rsid w:val="006E0D51"/>
    <w:rsid w:val="006E37C5"/>
    <w:rsid w:val="006E49E9"/>
    <w:rsid w:val="006E704A"/>
    <w:rsid w:val="006F0287"/>
    <w:rsid w:val="006F23A9"/>
    <w:rsid w:val="006F2D88"/>
    <w:rsid w:val="006F341B"/>
    <w:rsid w:val="006F3F66"/>
    <w:rsid w:val="006F41DC"/>
    <w:rsid w:val="00700E1C"/>
    <w:rsid w:val="00701968"/>
    <w:rsid w:val="00705760"/>
    <w:rsid w:val="00706F87"/>
    <w:rsid w:val="007112F1"/>
    <w:rsid w:val="00711804"/>
    <w:rsid w:val="0071273B"/>
    <w:rsid w:val="0072324F"/>
    <w:rsid w:val="0072552B"/>
    <w:rsid w:val="00726467"/>
    <w:rsid w:val="00726635"/>
    <w:rsid w:val="007320AA"/>
    <w:rsid w:val="00733A3F"/>
    <w:rsid w:val="00734EB4"/>
    <w:rsid w:val="00735BD3"/>
    <w:rsid w:val="007366EA"/>
    <w:rsid w:val="0073686C"/>
    <w:rsid w:val="007401BD"/>
    <w:rsid w:val="00740B41"/>
    <w:rsid w:val="00742EA4"/>
    <w:rsid w:val="00743069"/>
    <w:rsid w:val="007439F9"/>
    <w:rsid w:val="00743CFB"/>
    <w:rsid w:val="007516C5"/>
    <w:rsid w:val="00751B67"/>
    <w:rsid w:val="007526B0"/>
    <w:rsid w:val="00753DE5"/>
    <w:rsid w:val="00754146"/>
    <w:rsid w:val="0075446C"/>
    <w:rsid w:val="00754942"/>
    <w:rsid w:val="00754974"/>
    <w:rsid w:val="00755F72"/>
    <w:rsid w:val="00756648"/>
    <w:rsid w:val="00760716"/>
    <w:rsid w:val="00760A0B"/>
    <w:rsid w:val="00762986"/>
    <w:rsid w:val="00762B60"/>
    <w:rsid w:val="00764582"/>
    <w:rsid w:val="00765E1E"/>
    <w:rsid w:val="007673F6"/>
    <w:rsid w:val="00771795"/>
    <w:rsid w:val="00772871"/>
    <w:rsid w:val="00772EE8"/>
    <w:rsid w:val="00773709"/>
    <w:rsid w:val="00774543"/>
    <w:rsid w:val="00775E9A"/>
    <w:rsid w:val="0077765E"/>
    <w:rsid w:val="00781B64"/>
    <w:rsid w:val="007827B9"/>
    <w:rsid w:val="007833E0"/>
    <w:rsid w:val="007835E2"/>
    <w:rsid w:val="00784690"/>
    <w:rsid w:val="007856AF"/>
    <w:rsid w:val="0078633F"/>
    <w:rsid w:val="0078656F"/>
    <w:rsid w:val="00787EE3"/>
    <w:rsid w:val="00791D93"/>
    <w:rsid w:val="0079385B"/>
    <w:rsid w:val="00794225"/>
    <w:rsid w:val="00794D52"/>
    <w:rsid w:val="00796EEA"/>
    <w:rsid w:val="007A04B1"/>
    <w:rsid w:val="007A06FD"/>
    <w:rsid w:val="007A6B39"/>
    <w:rsid w:val="007B318A"/>
    <w:rsid w:val="007B3E6B"/>
    <w:rsid w:val="007B4AF6"/>
    <w:rsid w:val="007C01E9"/>
    <w:rsid w:val="007C1DEA"/>
    <w:rsid w:val="007D3000"/>
    <w:rsid w:val="007D386C"/>
    <w:rsid w:val="007D3ACB"/>
    <w:rsid w:val="007D56DD"/>
    <w:rsid w:val="007D5C86"/>
    <w:rsid w:val="007E0139"/>
    <w:rsid w:val="007E27A7"/>
    <w:rsid w:val="007E5B94"/>
    <w:rsid w:val="007E69C2"/>
    <w:rsid w:val="007E6A80"/>
    <w:rsid w:val="007F1C46"/>
    <w:rsid w:val="007F235A"/>
    <w:rsid w:val="007F3C40"/>
    <w:rsid w:val="007F49BC"/>
    <w:rsid w:val="007F59E7"/>
    <w:rsid w:val="007F6B9D"/>
    <w:rsid w:val="00803F87"/>
    <w:rsid w:val="00807453"/>
    <w:rsid w:val="00807E85"/>
    <w:rsid w:val="00807FE2"/>
    <w:rsid w:val="00810A54"/>
    <w:rsid w:val="00815250"/>
    <w:rsid w:val="0082091C"/>
    <w:rsid w:val="00820DF5"/>
    <w:rsid w:val="008247D2"/>
    <w:rsid w:val="00827F6E"/>
    <w:rsid w:val="0083156E"/>
    <w:rsid w:val="0083310F"/>
    <w:rsid w:val="00833118"/>
    <w:rsid w:val="00834F58"/>
    <w:rsid w:val="00835311"/>
    <w:rsid w:val="008405A6"/>
    <w:rsid w:val="0084276C"/>
    <w:rsid w:val="00843181"/>
    <w:rsid w:val="00846CAC"/>
    <w:rsid w:val="0085142F"/>
    <w:rsid w:val="008535CD"/>
    <w:rsid w:val="00855049"/>
    <w:rsid w:val="00857FD9"/>
    <w:rsid w:val="00863BC3"/>
    <w:rsid w:val="008640EE"/>
    <w:rsid w:val="00864EF1"/>
    <w:rsid w:val="00866977"/>
    <w:rsid w:val="00867307"/>
    <w:rsid w:val="00867A20"/>
    <w:rsid w:val="00870986"/>
    <w:rsid w:val="008839A9"/>
    <w:rsid w:val="0088650B"/>
    <w:rsid w:val="00887018"/>
    <w:rsid w:val="008903EC"/>
    <w:rsid w:val="008907EC"/>
    <w:rsid w:val="00890DED"/>
    <w:rsid w:val="00891CFA"/>
    <w:rsid w:val="00892033"/>
    <w:rsid w:val="00892D4B"/>
    <w:rsid w:val="00894D8E"/>
    <w:rsid w:val="008974F8"/>
    <w:rsid w:val="008A05E6"/>
    <w:rsid w:val="008A1791"/>
    <w:rsid w:val="008A6670"/>
    <w:rsid w:val="008A6F6B"/>
    <w:rsid w:val="008A7E79"/>
    <w:rsid w:val="008B0C80"/>
    <w:rsid w:val="008B12C6"/>
    <w:rsid w:val="008B242E"/>
    <w:rsid w:val="008B50C8"/>
    <w:rsid w:val="008B5132"/>
    <w:rsid w:val="008B59B3"/>
    <w:rsid w:val="008B62F8"/>
    <w:rsid w:val="008B766D"/>
    <w:rsid w:val="008B78DD"/>
    <w:rsid w:val="008C1F68"/>
    <w:rsid w:val="008C5FF7"/>
    <w:rsid w:val="008D2CDF"/>
    <w:rsid w:val="008D43E5"/>
    <w:rsid w:val="008E1DB7"/>
    <w:rsid w:val="008E5C20"/>
    <w:rsid w:val="008E6B6E"/>
    <w:rsid w:val="008E7063"/>
    <w:rsid w:val="008F01D4"/>
    <w:rsid w:val="008F04E5"/>
    <w:rsid w:val="008F5559"/>
    <w:rsid w:val="008F61CD"/>
    <w:rsid w:val="00900CA0"/>
    <w:rsid w:val="009029BF"/>
    <w:rsid w:val="009041F5"/>
    <w:rsid w:val="00906C01"/>
    <w:rsid w:val="00912F79"/>
    <w:rsid w:val="009145FC"/>
    <w:rsid w:val="00915980"/>
    <w:rsid w:val="00917E9A"/>
    <w:rsid w:val="0092392E"/>
    <w:rsid w:val="00923E87"/>
    <w:rsid w:val="00924FBA"/>
    <w:rsid w:val="0092665E"/>
    <w:rsid w:val="0093076B"/>
    <w:rsid w:val="00933176"/>
    <w:rsid w:val="0093344F"/>
    <w:rsid w:val="00933A28"/>
    <w:rsid w:val="00933E5C"/>
    <w:rsid w:val="00934DA0"/>
    <w:rsid w:val="00934F08"/>
    <w:rsid w:val="00943828"/>
    <w:rsid w:val="00943B66"/>
    <w:rsid w:val="00943D87"/>
    <w:rsid w:val="00950A4C"/>
    <w:rsid w:val="009527A3"/>
    <w:rsid w:val="00952B00"/>
    <w:rsid w:val="00952F92"/>
    <w:rsid w:val="0095328F"/>
    <w:rsid w:val="00954CFA"/>
    <w:rsid w:val="00960428"/>
    <w:rsid w:val="00962198"/>
    <w:rsid w:val="00965D9A"/>
    <w:rsid w:val="00966307"/>
    <w:rsid w:val="00966E7E"/>
    <w:rsid w:val="00967538"/>
    <w:rsid w:val="00967E05"/>
    <w:rsid w:val="00972219"/>
    <w:rsid w:val="00972B0D"/>
    <w:rsid w:val="009734E9"/>
    <w:rsid w:val="0097453E"/>
    <w:rsid w:val="009802A2"/>
    <w:rsid w:val="00980765"/>
    <w:rsid w:val="009843E4"/>
    <w:rsid w:val="009852CC"/>
    <w:rsid w:val="009853E3"/>
    <w:rsid w:val="00986629"/>
    <w:rsid w:val="00986A5B"/>
    <w:rsid w:val="00986D93"/>
    <w:rsid w:val="009906AF"/>
    <w:rsid w:val="00992107"/>
    <w:rsid w:val="00992F8D"/>
    <w:rsid w:val="00993164"/>
    <w:rsid w:val="0099323C"/>
    <w:rsid w:val="009A0773"/>
    <w:rsid w:val="009A175F"/>
    <w:rsid w:val="009A36A7"/>
    <w:rsid w:val="009B0124"/>
    <w:rsid w:val="009B334C"/>
    <w:rsid w:val="009B3573"/>
    <w:rsid w:val="009B3BCA"/>
    <w:rsid w:val="009B5F99"/>
    <w:rsid w:val="009B7D11"/>
    <w:rsid w:val="009C04DF"/>
    <w:rsid w:val="009C04FB"/>
    <w:rsid w:val="009C1EDD"/>
    <w:rsid w:val="009C2A38"/>
    <w:rsid w:val="009C3377"/>
    <w:rsid w:val="009C362E"/>
    <w:rsid w:val="009C434A"/>
    <w:rsid w:val="009C5C96"/>
    <w:rsid w:val="009D04AB"/>
    <w:rsid w:val="009D10E1"/>
    <w:rsid w:val="009D1FF2"/>
    <w:rsid w:val="009D2044"/>
    <w:rsid w:val="009D2285"/>
    <w:rsid w:val="009D3AFE"/>
    <w:rsid w:val="009D4A46"/>
    <w:rsid w:val="009D5CA4"/>
    <w:rsid w:val="009E252C"/>
    <w:rsid w:val="009E39A4"/>
    <w:rsid w:val="009E4B42"/>
    <w:rsid w:val="009E57E2"/>
    <w:rsid w:val="009F0855"/>
    <w:rsid w:val="00A024F0"/>
    <w:rsid w:val="00A039DD"/>
    <w:rsid w:val="00A044D9"/>
    <w:rsid w:val="00A04996"/>
    <w:rsid w:val="00A04E4C"/>
    <w:rsid w:val="00A055A2"/>
    <w:rsid w:val="00A0689B"/>
    <w:rsid w:val="00A13AD0"/>
    <w:rsid w:val="00A212DF"/>
    <w:rsid w:val="00A21C2A"/>
    <w:rsid w:val="00A24285"/>
    <w:rsid w:val="00A253A1"/>
    <w:rsid w:val="00A33582"/>
    <w:rsid w:val="00A33699"/>
    <w:rsid w:val="00A338C4"/>
    <w:rsid w:val="00A3444D"/>
    <w:rsid w:val="00A35BDC"/>
    <w:rsid w:val="00A36AB8"/>
    <w:rsid w:val="00A40F2E"/>
    <w:rsid w:val="00A41065"/>
    <w:rsid w:val="00A44F2E"/>
    <w:rsid w:val="00A4564A"/>
    <w:rsid w:val="00A4626C"/>
    <w:rsid w:val="00A562C0"/>
    <w:rsid w:val="00A609CE"/>
    <w:rsid w:val="00A618D5"/>
    <w:rsid w:val="00A61E42"/>
    <w:rsid w:val="00A708F9"/>
    <w:rsid w:val="00A747BA"/>
    <w:rsid w:val="00A750B6"/>
    <w:rsid w:val="00A80463"/>
    <w:rsid w:val="00A828DA"/>
    <w:rsid w:val="00A82ACD"/>
    <w:rsid w:val="00A84953"/>
    <w:rsid w:val="00A90698"/>
    <w:rsid w:val="00A924F0"/>
    <w:rsid w:val="00A9588B"/>
    <w:rsid w:val="00A95C37"/>
    <w:rsid w:val="00A96DDD"/>
    <w:rsid w:val="00AA022F"/>
    <w:rsid w:val="00AA08B8"/>
    <w:rsid w:val="00AA13D8"/>
    <w:rsid w:val="00AA5AAF"/>
    <w:rsid w:val="00AA5D62"/>
    <w:rsid w:val="00AA67EF"/>
    <w:rsid w:val="00AB0D5C"/>
    <w:rsid w:val="00AB21DE"/>
    <w:rsid w:val="00AB2795"/>
    <w:rsid w:val="00AB27ED"/>
    <w:rsid w:val="00AB3043"/>
    <w:rsid w:val="00AB572B"/>
    <w:rsid w:val="00AB582D"/>
    <w:rsid w:val="00AB6D41"/>
    <w:rsid w:val="00AB7C54"/>
    <w:rsid w:val="00AC0192"/>
    <w:rsid w:val="00AC1C27"/>
    <w:rsid w:val="00AC2025"/>
    <w:rsid w:val="00AC33E8"/>
    <w:rsid w:val="00AC3593"/>
    <w:rsid w:val="00AC6E0A"/>
    <w:rsid w:val="00AD0C5E"/>
    <w:rsid w:val="00AD1019"/>
    <w:rsid w:val="00AD4702"/>
    <w:rsid w:val="00AD529C"/>
    <w:rsid w:val="00AD580B"/>
    <w:rsid w:val="00AD7F56"/>
    <w:rsid w:val="00AE1858"/>
    <w:rsid w:val="00AE20CE"/>
    <w:rsid w:val="00AE2C55"/>
    <w:rsid w:val="00AE3536"/>
    <w:rsid w:val="00AE4C19"/>
    <w:rsid w:val="00AE64DC"/>
    <w:rsid w:val="00AF2213"/>
    <w:rsid w:val="00AF2297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4F63"/>
    <w:rsid w:val="00B05D2B"/>
    <w:rsid w:val="00B07308"/>
    <w:rsid w:val="00B10A39"/>
    <w:rsid w:val="00B11138"/>
    <w:rsid w:val="00B12B68"/>
    <w:rsid w:val="00B13408"/>
    <w:rsid w:val="00B13D02"/>
    <w:rsid w:val="00B16D82"/>
    <w:rsid w:val="00B17809"/>
    <w:rsid w:val="00B2291D"/>
    <w:rsid w:val="00B23747"/>
    <w:rsid w:val="00B238C5"/>
    <w:rsid w:val="00B25FB0"/>
    <w:rsid w:val="00B267F8"/>
    <w:rsid w:val="00B27B42"/>
    <w:rsid w:val="00B32758"/>
    <w:rsid w:val="00B342C1"/>
    <w:rsid w:val="00B35A93"/>
    <w:rsid w:val="00B35CE2"/>
    <w:rsid w:val="00B36393"/>
    <w:rsid w:val="00B3726A"/>
    <w:rsid w:val="00B3755A"/>
    <w:rsid w:val="00B40E81"/>
    <w:rsid w:val="00B41403"/>
    <w:rsid w:val="00B43394"/>
    <w:rsid w:val="00B4361D"/>
    <w:rsid w:val="00B44FBD"/>
    <w:rsid w:val="00B50747"/>
    <w:rsid w:val="00B5538E"/>
    <w:rsid w:val="00B5553E"/>
    <w:rsid w:val="00B566AC"/>
    <w:rsid w:val="00B614E7"/>
    <w:rsid w:val="00B63025"/>
    <w:rsid w:val="00B64ED8"/>
    <w:rsid w:val="00B7222D"/>
    <w:rsid w:val="00B72898"/>
    <w:rsid w:val="00B8048A"/>
    <w:rsid w:val="00B83126"/>
    <w:rsid w:val="00B83BC9"/>
    <w:rsid w:val="00B85565"/>
    <w:rsid w:val="00B87CC0"/>
    <w:rsid w:val="00B9386D"/>
    <w:rsid w:val="00B938E8"/>
    <w:rsid w:val="00B9483B"/>
    <w:rsid w:val="00B95B17"/>
    <w:rsid w:val="00B968A2"/>
    <w:rsid w:val="00BA0052"/>
    <w:rsid w:val="00BA12E9"/>
    <w:rsid w:val="00BA1E71"/>
    <w:rsid w:val="00BA3C00"/>
    <w:rsid w:val="00BA534E"/>
    <w:rsid w:val="00BA5712"/>
    <w:rsid w:val="00BA6951"/>
    <w:rsid w:val="00BA7789"/>
    <w:rsid w:val="00BB1B1C"/>
    <w:rsid w:val="00BB26E5"/>
    <w:rsid w:val="00BB74BE"/>
    <w:rsid w:val="00BC3666"/>
    <w:rsid w:val="00BC4FAB"/>
    <w:rsid w:val="00BC4FBC"/>
    <w:rsid w:val="00BC7299"/>
    <w:rsid w:val="00BC7367"/>
    <w:rsid w:val="00BD1221"/>
    <w:rsid w:val="00BD2414"/>
    <w:rsid w:val="00BD2A4E"/>
    <w:rsid w:val="00BD5C61"/>
    <w:rsid w:val="00BD68A1"/>
    <w:rsid w:val="00BE0660"/>
    <w:rsid w:val="00BE0A16"/>
    <w:rsid w:val="00BE14C6"/>
    <w:rsid w:val="00BE38C4"/>
    <w:rsid w:val="00BE3CB1"/>
    <w:rsid w:val="00BE4329"/>
    <w:rsid w:val="00BE5277"/>
    <w:rsid w:val="00BF00BD"/>
    <w:rsid w:val="00BF5ABA"/>
    <w:rsid w:val="00BF5D7F"/>
    <w:rsid w:val="00BF7259"/>
    <w:rsid w:val="00C001FF"/>
    <w:rsid w:val="00C00263"/>
    <w:rsid w:val="00C009CF"/>
    <w:rsid w:val="00C07B91"/>
    <w:rsid w:val="00C10129"/>
    <w:rsid w:val="00C11FDD"/>
    <w:rsid w:val="00C161B5"/>
    <w:rsid w:val="00C16D44"/>
    <w:rsid w:val="00C23369"/>
    <w:rsid w:val="00C24C84"/>
    <w:rsid w:val="00C26FA0"/>
    <w:rsid w:val="00C2714B"/>
    <w:rsid w:val="00C27EC9"/>
    <w:rsid w:val="00C30886"/>
    <w:rsid w:val="00C32440"/>
    <w:rsid w:val="00C3244F"/>
    <w:rsid w:val="00C3248A"/>
    <w:rsid w:val="00C32F8F"/>
    <w:rsid w:val="00C3303B"/>
    <w:rsid w:val="00C355FC"/>
    <w:rsid w:val="00C36EAD"/>
    <w:rsid w:val="00C37527"/>
    <w:rsid w:val="00C44BE2"/>
    <w:rsid w:val="00C4643D"/>
    <w:rsid w:val="00C51399"/>
    <w:rsid w:val="00C51BE1"/>
    <w:rsid w:val="00C52436"/>
    <w:rsid w:val="00C52F31"/>
    <w:rsid w:val="00C561E9"/>
    <w:rsid w:val="00C610C8"/>
    <w:rsid w:val="00C615B2"/>
    <w:rsid w:val="00C6196A"/>
    <w:rsid w:val="00C62161"/>
    <w:rsid w:val="00C62F4E"/>
    <w:rsid w:val="00C643B5"/>
    <w:rsid w:val="00C6467C"/>
    <w:rsid w:val="00C656B0"/>
    <w:rsid w:val="00C721A5"/>
    <w:rsid w:val="00C72371"/>
    <w:rsid w:val="00C72C9D"/>
    <w:rsid w:val="00C7423C"/>
    <w:rsid w:val="00C751F6"/>
    <w:rsid w:val="00C82C1A"/>
    <w:rsid w:val="00C8407F"/>
    <w:rsid w:val="00C8428E"/>
    <w:rsid w:val="00C85324"/>
    <w:rsid w:val="00C9015B"/>
    <w:rsid w:val="00C91A5F"/>
    <w:rsid w:val="00C937D6"/>
    <w:rsid w:val="00C95D66"/>
    <w:rsid w:val="00C9639F"/>
    <w:rsid w:val="00CA2DAF"/>
    <w:rsid w:val="00CA2F84"/>
    <w:rsid w:val="00CA4CE5"/>
    <w:rsid w:val="00CA562A"/>
    <w:rsid w:val="00CA5734"/>
    <w:rsid w:val="00CA6F55"/>
    <w:rsid w:val="00CA7002"/>
    <w:rsid w:val="00CA7200"/>
    <w:rsid w:val="00CB01EC"/>
    <w:rsid w:val="00CB59A2"/>
    <w:rsid w:val="00CC0BE3"/>
    <w:rsid w:val="00CC17B1"/>
    <w:rsid w:val="00CC621C"/>
    <w:rsid w:val="00CC791B"/>
    <w:rsid w:val="00CD280E"/>
    <w:rsid w:val="00CD4275"/>
    <w:rsid w:val="00CE39FA"/>
    <w:rsid w:val="00CE3A7D"/>
    <w:rsid w:val="00CF05B8"/>
    <w:rsid w:val="00CF3D0C"/>
    <w:rsid w:val="00CF51CB"/>
    <w:rsid w:val="00D0138A"/>
    <w:rsid w:val="00D06836"/>
    <w:rsid w:val="00D102C0"/>
    <w:rsid w:val="00D129F6"/>
    <w:rsid w:val="00D14DF6"/>
    <w:rsid w:val="00D17555"/>
    <w:rsid w:val="00D2105E"/>
    <w:rsid w:val="00D22B78"/>
    <w:rsid w:val="00D248ED"/>
    <w:rsid w:val="00D24977"/>
    <w:rsid w:val="00D24DE7"/>
    <w:rsid w:val="00D274D5"/>
    <w:rsid w:val="00D30F14"/>
    <w:rsid w:val="00D33BE4"/>
    <w:rsid w:val="00D378E3"/>
    <w:rsid w:val="00D37F01"/>
    <w:rsid w:val="00D43481"/>
    <w:rsid w:val="00D47A89"/>
    <w:rsid w:val="00D53B9D"/>
    <w:rsid w:val="00D5485D"/>
    <w:rsid w:val="00D550C0"/>
    <w:rsid w:val="00D555E9"/>
    <w:rsid w:val="00D55EB5"/>
    <w:rsid w:val="00D56372"/>
    <w:rsid w:val="00D573FC"/>
    <w:rsid w:val="00D60399"/>
    <w:rsid w:val="00D61F0B"/>
    <w:rsid w:val="00D649F3"/>
    <w:rsid w:val="00D64D2F"/>
    <w:rsid w:val="00D65B4B"/>
    <w:rsid w:val="00D66E0B"/>
    <w:rsid w:val="00D724E1"/>
    <w:rsid w:val="00D72BED"/>
    <w:rsid w:val="00D73269"/>
    <w:rsid w:val="00D7373E"/>
    <w:rsid w:val="00D74CF1"/>
    <w:rsid w:val="00D750F3"/>
    <w:rsid w:val="00D7599D"/>
    <w:rsid w:val="00D75F9F"/>
    <w:rsid w:val="00D77340"/>
    <w:rsid w:val="00D77F42"/>
    <w:rsid w:val="00D8185F"/>
    <w:rsid w:val="00D85387"/>
    <w:rsid w:val="00D855AA"/>
    <w:rsid w:val="00D85A25"/>
    <w:rsid w:val="00D95C41"/>
    <w:rsid w:val="00D9643D"/>
    <w:rsid w:val="00D964F1"/>
    <w:rsid w:val="00D972C1"/>
    <w:rsid w:val="00D9796A"/>
    <w:rsid w:val="00DA2D13"/>
    <w:rsid w:val="00DB548E"/>
    <w:rsid w:val="00DB6D73"/>
    <w:rsid w:val="00DB786A"/>
    <w:rsid w:val="00DC249E"/>
    <w:rsid w:val="00DC25E6"/>
    <w:rsid w:val="00DC2AAE"/>
    <w:rsid w:val="00DC3D1F"/>
    <w:rsid w:val="00DC6EE7"/>
    <w:rsid w:val="00DC7631"/>
    <w:rsid w:val="00DD016D"/>
    <w:rsid w:val="00DD051B"/>
    <w:rsid w:val="00DD21CC"/>
    <w:rsid w:val="00DD3516"/>
    <w:rsid w:val="00DD4132"/>
    <w:rsid w:val="00DD44BF"/>
    <w:rsid w:val="00DD5287"/>
    <w:rsid w:val="00DD6734"/>
    <w:rsid w:val="00DD6821"/>
    <w:rsid w:val="00DE0334"/>
    <w:rsid w:val="00DE2A8E"/>
    <w:rsid w:val="00DE324A"/>
    <w:rsid w:val="00DE3FDB"/>
    <w:rsid w:val="00DE4F02"/>
    <w:rsid w:val="00DE523D"/>
    <w:rsid w:val="00DE6FD4"/>
    <w:rsid w:val="00DE73A6"/>
    <w:rsid w:val="00DF7A2E"/>
    <w:rsid w:val="00E003F8"/>
    <w:rsid w:val="00E014F4"/>
    <w:rsid w:val="00E0210B"/>
    <w:rsid w:val="00E03B69"/>
    <w:rsid w:val="00E03C44"/>
    <w:rsid w:val="00E04C23"/>
    <w:rsid w:val="00E104A7"/>
    <w:rsid w:val="00E10A7B"/>
    <w:rsid w:val="00E12F1F"/>
    <w:rsid w:val="00E13353"/>
    <w:rsid w:val="00E137A7"/>
    <w:rsid w:val="00E13B38"/>
    <w:rsid w:val="00E14ED0"/>
    <w:rsid w:val="00E16C64"/>
    <w:rsid w:val="00E235F9"/>
    <w:rsid w:val="00E244B1"/>
    <w:rsid w:val="00E24B9B"/>
    <w:rsid w:val="00E27021"/>
    <w:rsid w:val="00E335E3"/>
    <w:rsid w:val="00E3641A"/>
    <w:rsid w:val="00E371B8"/>
    <w:rsid w:val="00E40751"/>
    <w:rsid w:val="00E40D1B"/>
    <w:rsid w:val="00E427D0"/>
    <w:rsid w:val="00E42DAA"/>
    <w:rsid w:val="00E42F30"/>
    <w:rsid w:val="00E430D7"/>
    <w:rsid w:val="00E44E1E"/>
    <w:rsid w:val="00E45600"/>
    <w:rsid w:val="00E46A53"/>
    <w:rsid w:val="00E46CE8"/>
    <w:rsid w:val="00E46CE9"/>
    <w:rsid w:val="00E50510"/>
    <w:rsid w:val="00E54090"/>
    <w:rsid w:val="00E54A15"/>
    <w:rsid w:val="00E62B92"/>
    <w:rsid w:val="00E62BEC"/>
    <w:rsid w:val="00E6526A"/>
    <w:rsid w:val="00E6624F"/>
    <w:rsid w:val="00E75978"/>
    <w:rsid w:val="00E767E2"/>
    <w:rsid w:val="00E76B4A"/>
    <w:rsid w:val="00E827DD"/>
    <w:rsid w:val="00E8286F"/>
    <w:rsid w:val="00E833E8"/>
    <w:rsid w:val="00E836CB"/>
    <w:rsid w:val="00E83761"/>
    <w:rsid w:val="00E846CE"/>
    <w:rsid w:val="00E84E6A"/>
    <w:rsid w:val="00E862CF"/>
    <w:rsid w:val="00E87E33"/>
    <w:rsid w:val="00E95755"/>
    <w:rsid w:val="00E97BC2"/>
    <w:rsid w:val="00EA29BA"/>
    <w:rsid w:val="00EB1A3D"/>
    <w:rsid w:val="00EB1CCD"/>
    <w:rsid w:val="00EB1D9E"/>
    <w:rsid w:val="00EB465E"/>
    <w:rsid w:val="00EB6E63"/>
    <w:rsid w:val="00EB7D81"/>
    <w:rsid w:val="00EC19F7"/>
    <w:rsid w:val="00EC3739"/>
    <w:rsid w:val="00EC37DF"/>
    <w:rsid w:val="00EC5403"/>
    <w:rsid w:val="00EC6A51"/>
    <w:rsid w:val="00EC7AB4"/>
    <w:rsid w:val="00ED04AD"/>
    <w:rsid w:val="00ED7595"/>
    <w:rsid w:val="00EE00CD"/>
    <w:rsid w:val="00EE0141"/>
    <w:rsid w:val="00EE103C"/>
    <w:rsid w:val="00EE1569"/>
    <w:rsid w:val="00EE19E9"/>
    <w:rsid w:val="00EE1A52"/>
    <w:rsid w:val="00EE2647"/>
    <w:rsid w:val="00EE32D5"/>
    <w:rsid w:val="00EE6387"/>
    <w:rsid w:val="00EE716C"/>
    <w:rsid w:val="00EE7D13"/>
    <w:rsid w:val="00EF0D50"/>
    <w:rsid w:val="00EF1F7B"/>
    <w:rsid w:val="00EF2168"/>
    <w:rsid w:val="00EF2E14"/>
    <w:rsid w:val="00EF51BA"/>
    <w:rsid w:val="00EF64EA"/>
    <w:rsid w:val="00F00F72"/>
    <w:rsid w:val="00F0256A"/>
    <w:rsid w:val="00F04BFF"/>
    <w:rsid w:val="00F05A91"/>
    <w:rsid w:val="00F100CD"/>
    <w:rsid w:val="00F11C2B"/>
    <w:rsid w:val="00F12001"/>
    <w:rsid w:val="00F12429"/>
    <w:rsid w:val="00F1559F"/>
    <w:rsid w:val="00F16FEF"/>
    <w:rsid w:val="00F17429"/>
    <w:rsid w:val="00F20A22"/>
    <w:rsid w:val="00F21C0D"/>
    <w:rsid w:val="00F24533"/>
    <w:rsid w:val="00F26027"/>
    <w:rsid w:val="00F26E7E"/>
    <w:rsid w:val="00F30539"/>
    <w:rsid w:val="00F3097B"/>
    <w:rsid w:val="00F32013"/>
    <w:rsid w:val="00F331A8"/>
    <w:rsid w:val="00F34DCC"/>
    <w:rsid w:val="00F35C49"/>
    <w:rsid w:val="00F35FAC"/>
    <w:rsid w:val="00F41D17"/>
    <w:rsid w:val="00F42F85"/>
    <w:rsid w:val="00F434D5"/>
    <w:rsid w:val="00F43BAF"/>
    <w:rsid w:val="00F45012"/>
    <w:rsid w:val="00F466DD"/>
    <w:rsid w:val="00F4727E"/>
    <w:rsid w:val="00F50747"/>
    <w:rsid w:val="00F50EED"/>
    <w:rsid w:val="00F52662"/>
    <w:rsid w:val="00F539FD"/>
    <w:rsid w:val="00F53C76"/>
    <w:rsid w:val="00F54782"/>
    <w:rsid w:val="00F54A62"/>
    <w:rsid w:val="00F56734"/>
    <w:rsid w:val="00F60C6B"/>
    <w:rsid w:val="00F62588"/>
    <w:rsid w:val="00F6344B"/>
    <w:rsid w:val="00F64411"/>
    <w:rsid w:val="00F70697"/>
    <w:rsid w:val="00F7211E"/>
    <w:rsid w:val="00F72677"/>
    <w:rsid w:val="00F731BB"/>
    <w:rsid w:val="00F73343"/>
    <w:rsid w:val="00F73609"/>
    <w:rsid w:val="00F75190"/>
    <w:rsid w:val="00F80342"/>
    <w:rsid w:val="00F80458"/>
    <w:rsid w:val="00F8168E"/>
    <w:rsid w:val="00F838F5"/>
    <w:rsid w:val="00F85A33"/>
    <w:rsid w:val="00F94225"/>
    <w:rsid w:val="00F95F57"/>
    <w:rsid w:val="00F9742A"/>
    <w:rsid w:val="00F979C9"/>
    <w:rsid w:val="00FA1DC1"/>
    <w:rsid w:val="00FA3582"/>
    <w:rsid w:val="00FA4DD4"/>
    <w:rsid w:val="00FA4FBC"/>
    <w:rsid w:val="00FA7198"/>
    <w:rsid w:val="00FB00C8"/>
    <w:rsid w:val="00FB254C"/>
    <w:rsid w:val="00FB2D00"/>
    <w:rsid w:val="00FC1DBA"/>
    <w:rsid w:val="00FC23F4"/>
    <w:rsid w:val="00FC2705"/>
    <w:rsid w:val="00FC3E0A"/>
    <w:rsid w:val="00FC4406"/>
    <w:rsid w:val="00FC56D6"/>
    <w:rsid w:val="00FC5724"/>
    <w:rsid w:val="00FC7C37"/>
    <w:rsid w:val="00FD081C"/>
    <w:rsid w:val="00FD3312"/>
    <w:rsid w:val="00FD476A"/>
    <w:rsid w:val="00FD48EB"/>
    <w:rsid w:val="00FD7C2B"/>
    <w:rsid w:val="00FE1593"/>
    <w:rsid w:val="00FE45E6"/>
    <w:rsid w:val="00FF22C2"/>
    <w:rsid w:val="00FF2939"/>
    <w:rsid w:val="00FF5080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3727E3"/>
  <w15:docId w15:val="{B42631E0-9F52-4D41-ADA6-3ADB9E40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imes New Roman" w:hAnsi="Times New Roman" w:cs="Times New Roman"/>
      <w:kern w:val="0"/>
      <w:sz w:val="18"/>
      <w:szCs w:val="18"/>
    </w:rPr>
  </w:style>
  <w:style w:type="character" w:styleId="a5">
    <w:name w:val="annotation reference"/>
    <w:uiPriority w:val="99"/>
    <w:semiHidden/>
    <w:unhideWhenUsed/>
    <w:qFormat/>
    <w:rPr>
      <w:sz w:val="21"/>
      <w:szCs w:val="21"/>
    </w:rPr>
  </w:style>
  <w:style w:type="paragraph" w:styleId="a6">
    <w:name w:val="annotation text"/>
    <w:basedOn w:val="a"/>
    <w:link w:val="a7"/>
    <w:qFormat/>
    <w:pPr>
      <w:jc w:val="left"/>
    </w:p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  <w:rPr>
      <w:rFonts w:cs="Times New Roman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1"/>
    <w:uiPriority w:val="39"/>
    <w:qFormat/>
    <w:rPr>
      <w:rFonts w:ascii="等线" w:eastAsia="等线" w:hAnsi="等线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ttag">
    <w:name w:val="t_tag"/>
    <w:basedOn w:val="a0"/>
    <w:qFormat/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d">
    <w:name w:val="页脚 字符"/>
    <w:link w:val="ac"/>
    <w:qFormat/>
    <w:rPr>
      <w:sz w:val="18"/>
      <w:szCs w:val="18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f">
    <w:name w:val="页眉 字符"/>
    <w:link w:val="ae"/>
    <w:qFormat/>
    <w:rPr>
      <w:sz w:val="18"/>
      <w:szCs w:val="18"/>
    </w:rPr>
  </w:style>
  <w:style w:type="character" w:customStyle="1" w:styleId="ab">
    <w:name w:val="日期 字符"/>
    <w:link w:val="aa"/>
    <w:uiPriority w:val="99"/>
    <w:semiHidden/>
    <w:qFormat/>
    <w:rPr>
      <w:rFonts w:ascii="Calibri" w:hAnsi="Calibri" w:cs="黑体"/>
      <w:kern w:val="2"/>
      <w:sz w:val="21"/>
      <w:szCs w:val="22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f4">
    <w:name w:val="标题 字符"/>
    <w:link w:val="af3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7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a9">
    <w:name w:val="批注主题 字符"/>
    <w:link w:val="a8"/>
    <w:uiPriority w:val="99"/>
    <w:semiHidden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paragraph" w:customStyle="1" w:styleId="12">
    <w:name w:val="修订1"/>
    <w:hidden/>
    <w:uiPriority w:val="99"/>
    <w:unhideWhenUsed/>
    <w:qFormat/>
    <w:rPr>
      <w:rFonts w:ascii="Calibri" w:hAnsi="Calibri" w:cs="黑体"/>
      <w:kern w:val="2"/>
      <w:sz w:val="21"/>
      <w:szCs w:val="22"/>
    </w:rPr>
  </w:style>
  <w:style w:type="character" w:styleId="af5">
    <w:name w:val="Unresolved Mention"/>
    <w:basedOn w:val="a0"/>
    <w:uiPriority w:val="99"/>
    <w:rsid w:val="00EE19E9"/>
    <w:rPr>
      <w:color w:val="605E5C"/>
      <w:shd w:val="clear" w:color="auto" w:fill="E1DFDD"/>
    </w:rPr>
  </w:style>
  <w:style w:type="character" w:styleId="af6">
    <w:name w:val="Strong"/>
    <w:basedOn w:val="a0"/>
    <w:uiPriority w:val="22"/>
    <w:qFormat/>
    <w:rsid w:val="001832E4"/>
    <w:rPr>
      <w:b/>
      <w:bCs/>
    </w:rPr>
  </w:style>
  <w:style w:type="character" w:styleId="af7">
    <w:name w:val="Emphasis"/>
    <w:basedOn w:val="a0"/>
    <w:uiPriority w:val="20"/>
    <w:qFormat/>
    <w:rsid w:val="0042719A"/>
    <w:rPr>
      <w:i/>
      <w:iCs/>
    </w:rPr>
  </w:style>
  <w:style w:type="character" w:customStyle="1" w:styleId="apple-converted-space">
    <w:name w:val="apple-converted-space"/>
    <w:basedOn w:val="a0"/>
    <w:rsid w:val="00386FED"/>
  </w:style>
  <w:style w:type="paragraph" w:styleId="af8">
    <w:name w:val="Revision"/>
    <w:hidden/>
    <w:uiPriority w:val="99"/>
    <w:semiHidden/>
    <w:rsid w:val="000760E6"/>
    <w:rPr>
      <w:rFonts w:ascii="Calibri" w:hAnsi="Calibri" w:cs="黑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7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e@roevisual.com" TargetMode="External"/><Relationship Id="rId1" Type="http://schemas.openxmlformats.org/officeDocument/2006/relationships/hyperlink" Target="mailto:roe@roevisu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EA572AC-8E4C-654F-B1A4-960F1054A9DD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09562B-B8CE-C847-9F22-8912694A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微软用户</vt:lpstr>
    </vt:vector>
  </TitlesOfParts>
  <Company>湘慧科技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微软用户</dc:creator>
  <cp:lastModifiedBy>Cecilia</cp:lastModifiedBy>
  <cp:revision>25</cp:revision>
  <cp:lastPrinted>2022-04-22T06:00:00Z</cp:lastPrinted>
  <dcterms:created xsi:type="dcterms:W3CDTF">2022-04-21T22:31:00Z</dcterms:created>
  <dcterms:modified xsi:type="dcterms:W3CDTF">2022-04-22T06:00:00Z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{"goals":[],"domain":"general","emotions":[],"dialect":"british"}</vt:lpwstr>
  </property>
  <property fmtid="{D5CDD505-2E9C-101B-9397-08002B2CF9AE}" pid="5" name="ICV">
    <vt:lpwstr>DAD65B27F12E414EA526C1B7C3CA4DE5</vt:lpwstr>
  </property>
</Properties>
</file>